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1D2D5EC" w:rsidR="001208F9" w:rsidRDefault="000736B9" w:rsidP="00511F20">
      <w:r>
        <w:tab/>
      </w:r>
      <w:r w:rsidR="00623388">
        <w:tab/>
      </w:r>
      <w:r w:rsidR="00623388">
        <w:tab/>
      </w:r>
    </w:p>
    <w:p w14:paraId="4065BD10" w14:textId="696DCFAD" w:rsidR="00511F20" w:rsidRDefault="00511F20" w:rsidP="00511F20"/>
    <w:p w14:paraId="34C5108A" w14:textId="3B1329E2" w:rsidR="00903100" w:rsidRDefault="00903100" w:rsidP="00511F20"/>
    <w:p w14:paraId="693A8EED" w14:textId="6CD2FE63" w:rsidR="00903100" w:rsidRDefault="00903100" w:rsidP="00511F20"/>
    <w:p w14:paraId="75761486" w14:textId="77777777" w:rsidR="00903100" w:rsidRPr="002168E3" w:rsidRDefault="00903100" w:rsidP="00511F20"/>
    <w:p w14:paraId="624555C4" w14:textId="039D46AF" w:rsidR="00C5463A" w:rsidRPr="00903100" w:rsidRDefault="007F656F" w:rsidP="00903100">
      <w:pPr>
        <w:jc w:val="center"/>
        <w:rPr>
          <w:b/>
        </w:rPr>
      </w:pPr>
      <w:r w:rsidRPr="00903100">
        <w:rPr>
          <w:b/>
        </w:rPr>
        <w:t>NARODOWE CENTRUM BADAŃ I ROZ</w:t>
      </w:r>
      <w:r w:rsidR="00C5463A" w:rsidRPr="00903100">
        <w:rPr>
          <w:b/>
        </w:rPr>
        <w:t>W</w:t>
      </w:r>
      <w:r w:rsidRPr="00903100">
        <w:rPr>
          <w:b/>
        </w:rPr>
        <w:t>O</w:t>
      </w:r>
      <w:r w:rsidR="00C5463A" w:rsidRPr="00903100">
        <w:rPr>
          <w:b/>
        </w:rPr>
        <w:t>JU</w:t>
      </w:r>
    </w:p>
    <w:p w14:paraId="18F82309" w14:textId="7B12D045" w:rsidR="00C5463A" w:rsidRPr="00903100" w:rsidRDefault="00B772AD" w:rsidP="00903100">
      <w:pPr>
        <w:jc w:val="center"/>
        <w:rPr>
          <w:b/>
        </w:rPr>
      </w:pPr>
      <w:bookmarkStart w:id="0" w:name="_Hlk52651051"/>
      <w:r w:rsidRPr="00903100">
        <w:rPr>
          <w:b/>
        </w:rPr>
        <w:t>R</w:t>
      </w:r>
      <w:r w:rsidR="00C5463A" w:rsidRPr="00903100">
        <w:rPr>
          <w:b/>
        </w:rPr>
        <w:t>egulamin przeprowadz</w:t>
      </w:r>
      <w:r w:rsidRPr="00903100">
        <w:rPr>
          <w:b/>
        </w:rPr>
        <w:t>e</w:t>
      </w:r>
      <w:r w:rsidR="00C5463A" w:rsidRPr="00903100">
        <w:rPr>
          <w:b/>
        </w:rPr>
        <w:t>nia postępowania</w:t>
      </w:r>
      <w:r w:rsidRPr="00903100">
        <w:rPr>
          <w:b/>
        </w:rPr>
        <w:t xml:space="preserve"> </w:t>
      </w:r>
      <w:r w:rsidR="00E96A25" w:rsidRPr="00903100">
        <w:rPr>
          <w:b/>
        </w:rPr>
        <w:t xml:space="preserve">nr </w:t>
      </w:r>
      <w:r w:rsidR="32662BBF" w:rsidRPr="00903100">
        <w:rPr>
          <w:b/>
        </w:rPr>
        <w:t>86/21/PU</w:t>
      </w:r>
      <w:r w:rsidR="00E96A25" w:rsidRPr="00903100">
        <w:rPr>
          <w:b/>
        </w:rPr>
        <w:t xml:space="preserve"> </w:t>
      </w:r>
      <w:r w:rsidRPr="00903100">
        <w:rPr>
          <w:b/>
        </w:rPr>
        <w:t xml:space="preserve">o udzielenie zamówienia </w:t>
      </w:r>
      <w:r w:rsidRPr="00903100">
        <w:rPr>
          <w:b/>
        </w:rPr>
        <w:br/>
      </w:r>
      <w:r w:rsidR="00B97289" w:rsidRPr="00903100">
        <w:rPr>
          <w:b/>
        </w:rPr>
        <w:t>na usługi badawczo-rozwojowe</w:t>
      </w:r>
      <w:r w:rsidRPr="00903100">
        <w:rPr>
          <w:b/>
        </w:rPr>
        <w:t xml:space="preserve"> </w:t>
      </w:r>
      <w:r w:rsidR="00EC4DFE" w:rsidRPr="00903100">
        <w:rPr>
          <w:b/>
        </w:rPr>
        <w:t xml:space="preserve">w ramach </w:t>
      </w:r>
      <w:r w:rsidR="00390FB3" w:rsidRPr="00903100">
        <w:rPr>
          <w:b/>
        </w:rPr>
        <w:t>Przedsięwzięcia</w:t>
      </w:r>
      <w:r w:rsidR="00C5463A" w:rsidRPr="00903100">
        <w:rPr>
          <w:b/>
        </w:rPr>
        <w:t>:</w:t>
      </w:r>
    </w:p>
    <w:p w14:paraId="496E90B9" w14:textId="5B292552" w:rsidR="00E01162" w:rsidRPr="00903100" w:rsidRDefault="00C5463A" w:rsidP="00903100">
      <w:pPr>
        <w:jc w:val="center"/>
        <w:rPr>
          <w:b/>
          <w:color w:val="FF0000"/>
          <w:sz w:val="32"/>
          <w:szCs w:val="32"/>
        </w:rPr>
      </w:pPr>
      <w:r w:rsidRPr="00903100">
        <w:rPr>
          <w:b/>
          <w:color w:val="FF0000"/>
          <w:sz w:val="32"/>
          <w:szCs w:val="32"/>
        </w:rPr>
        <w:t>„</w:t>
      </w:r>
      <w:r w:rsidR="001D5112" w:rsidRPr="00903100">
        <w:rPr>
          <w:b/>
          <w:color w:val="FF0000"/>
          <w:sz w:val="32"/>
          <w:szCs w:val="32"/>
        </w:rPr>
        <w:t>Technologie domowej retencji</w:t>
      </w:r>
      <w:r w:rsidR="00280A7F" w:rsidRPr="00903100">
        <w:rPr>
          <w:b/>
          <w:color w:val="FF0000"/>
          <w:sz w:val="32"/>
          <w:szCs w:val="32"/>
        </w:rPr>
        <w:t>”</w:t>
      </w:r>
    </w:p>
    <w:bookmarkEnd w:id="0"/>
    <w:p w14:paraId="7211C163" w14:textId="28CFBB5C" w:rsidR="00C5463A" w:rsidRDefault="00C5463A" w:rsidP="00903100">
      <w:pPr>
        <w:jc w:val="center"/>
      </w:pPr>
    </w:p>
    <w:p w14:paraId="44538D51" w14:textId="4D9FC187" w:rsidR="00903100" w:rsidRDefault="00903100" w:rsidP="00903100">
      <w:pPr>
        <w:jc w:val="center"/>
      </w:pPr>
    </w:p>
    <w:p w14:paraId="04D0260C" w14:textId="416344FA" w:rsidR="00903100" w:rsidRDefault="00903100" w:rsidP="00903100">
      <w:pPr>
        <w:jc w:val="center"/>
      </w:pPr>
    </w:p>
    <w:p w14:paraId="185A09E8" w14:textId="6CE0D551" w:rsidR="00903100" w:rsidRDefault="00903100" w:rsidP="00903100">
      <w:pPr>
        <w:jc w:val="center"/>
      </w:pPr>
    </w:p>
    <w:p w14:paraId="08646DB4" w14:textId="77777777" w:rsidR="00903100" w:rsidRPr="001D5112" w:rsidRDefault="00903100" w:rsidP="00903100">
      <w:pPr>
        <w:jc w:val="center"/>
      </w:pPr>
    </w:p>
    <w:p w14:paraId="2E34EE27" w14:textId="77777777" w:rsidR="00C5463A" w:rsidRPr="001D5112" w:rsidRDefault="00C5463A" w:rsidP="00903100">
      <w:pPr>
        <w:jc w:val="center"/>
      </w:pPr>
    </w:p>
    <w:p w14:paraId="3FA10A09" w14:textId="77777777" w:rsidR="00C5463A" w:rsidRPr="001D5112" w:rsidRDefault="00C5463A" w:rsidP="00903100">
      <w:pPr>
        <w:jc w:val="center"/>
      </w:pPr>
    </w:p>
    <w:p w14:paraId="200ADA22" w14:textId="77777777" w:rsidR="00C5463A" w:rsidRPr="00903100" w:rsidRDefault="00C5463A" w:rsidP="00903100">
      <w:pPr>
        <w:jc w:val="center"/>
        <w:rPr>
          <w:b/>
        </w:rPr>
      </w:pPr>
      <w:r w:rsidRPr="00903100">
        <w:rPr>
          <w:b/>
        </w:rPr>
        <w:t>ZATWIERDZAM</w:t>
      </w:r>
    </w:p>
    <w:p w14:paraId="5B5EFC2D" w14:textId="43225E5F" w:rsidR="00C5463A" w:rsidRPr="001D5112" w:rsidRDefault="004A4EFF" w:rsidP="00903100">
      <w:pPr>
        <w:jc w:val="center"/>
      </w:pPr>
      <w:r w:rsidRPr="001D5112">
        <w:t xml:space="preserve">Z upoważnienia </w:t>
      </w:r>
      <w:r w:rsidR="00C5463A" w:rsidRPr="001D5112">
        <w:t>Dyrektor</w:t>
      </w:r>
      <w:r w:rsidRPr="001D5112">
        <w:t>a NCBR</w:t>
      </w:r>
    </w:p>
    <w:p w14:paraId="63AF52A8" w14:textId="15E1D6B7" w:rsidR="00C5463A" w:rsidRPr="001D5112" w:rsidRDefault="004A4EFF" w:rsidP="00903100">
      <w:pPr>
        <w:jc w:val="center"/>
      </w:pPr>
      <w:r w:rsidRPr="001D5112">
        <w:t xml:space="preserve">- </w:t>
      </w:r>
      <w:r w:rsidR="00033928" w:rsidRPr="001D5112">
        <w:t xml:space="preserve">Wojciech </w:t>
      </w:r>
      <w:r w:rsidRPr="001D5112">
        <w:t>Racięcki</w:t>
      </w:r>
    </w:p>
    <w:p w14:paraId="024DD1A7" w14:textId="30847EBE" w:rsidR="004A4EFF" w:rsidRPr="001D5112" w:rsidRDefault="004A4EFF" w:rsidP="00903100">
      <w:pPr>
        <w:jc w:val="center"/>
      </w:pPr>
      <w:r w:rsidRPr="001D5112">
        <w:t>Dyrektor Działu Rozwoju Innowacyjnych Metod Zarządzania Programami</w:t>
      </w:r>
    </w:p>
    <w:p w14:paraId="5802E254" w14:textId="01864B03" w:rsidR="00C5463A" w:rsidRPr="001D5112" w:rsidRDefault="00AD183C" w:rsidP="00903100">
      <w:pPr>
        <w:jc w:val="center"/>
      </w:pPr>
      <w:r w:rsidRPr="001D5112">
        <w:t>/podpisano elektronicznie/</w:t>
      </w:r>
    </w:p>
    <w:p w14:paraId="17F8698A" w14:textId="77777777" w:rsidR="00AD183C" w:rsidRPr="001D5112" w:rsidRDefault="00AD183C" w:rsidP="00903100">
      <w:pPr>
        <w:jc w:val="center"/>
      </w:pPr>
    </w:p>
    <w:p w14:paraId="01B18E8E" w14:textId="4832EDB7" w:rsidR="0000670F" w:rsidRPr="001D5112" w:rsidRDefault="001208F9" w:rsidP="00903100">
      <w:pPr>
        <w:jc w:val="center"/>
      </w:pPr>
      <w:r>
        <w:t xml:space="preserve">Warszawa, </w:t>
      </w:r>
      <w:r>
        <w:t>21.05</w:t>
      </w:r>
      <w:r w:rsidR="53425B7D">
        <w:t>.</w:t>
      </w:r>
      <w:r w:rsidR="13DB48FA">
        <w:t>2021</w:t>
      </w:r>
      <w:r w:rsidR="5687E964">
        <w:t xml:space="preserve"> r.</w:t>
      </w:r>
      <w:ins w:id="1" w:author="Autor">
        <w:r w:rsidR="00BA31EF">
          <w:br/>
          <w:t>zmiana z dnia 5 lipca 2021 r.</w:t>
        </w:r>
      </w:ins>
    </w:p>
    <w:p w14:paraId="186EA9BD" w14:textId="77777777" w:rsidR="0000670F" w:rsidRPr="001D5112" w:rsidRDefault="0000670F" w:rsidP="00D41B4A"/>
    <w:p w14:paraId="687274F3" w14:textId="77777777" w:rsidR="0000670F" w:rsidRPr="001D5112" w:rsidRDefault="0000670F" w:rsidP="00D41B4A"/>
    <w:p w14:paraId="7458C4D3" w14:textId="77777777" w:rsidR="00A67D69" w:rsidRPr="001D5112" w:rsidRDefault="00A67D69" w:rsidP="00D41B4A">
      <w:pPr>
        <w:sectPr w:rsidR="00A67D69" w:rsidRPr="001D5112" w:rsidSect="007E7D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11" w:right="1418" w:bottom="1418" w:left="1418" w:header="709" w:footer="414" w:gutter="0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582882373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2980E42B" w14:textId="48154C44" w:rsidR="003B4BF2" w:rsidRPr="001D5112" w:rsidRDefault="003B4BF2" w:rsidP="00742F06">
          <w:pPr>
            <w:pStyle w:val="Nagwekspisutreci"/>
            <w:numPr>
              <w:ilvl w:val="0"/>
              <w:numId w:val="0"/>
            </w:numPr>
            <w:ind w:left="432"/>
          </w:pPr>
        </w:p>
        <w:p w14:paraId="6E0779A7" w14:textId="5EC2C922" w:rsidR="00390FA7" w:rsidRPr="00903100" w:rsidRDefault="003B4BF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1D5112">
            <w:rPr>
              <w:rFonts w:cstheme="minorHAnsi"/>
              <w:color w:val="000000" w:themeColor="text1"/>
            </w:rPr>
            <w:fldChar w:fldCharType="begin"/>
          </w:r>
          <w:r w:rsidRPr="001D5112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1D5112">
            <w:rPr>
              <w:rFonts w:cstheme="minorHAnsi"/>
              <w:color w:val="000000" w:themeColor="text1"/>
            </w:rPr>
            <w:fldChar w:fldCharType="separate"/>
          </w:r>
          <w:hyperlink w:anchor="_Toc72275023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noProof/>
              </w:rPr>
              <w:t>Opis Przedsięwzięcia i Postępowania – uwagi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_Toc72275023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FD2FCC5" w14:textId="4EEA67C3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4" w:history="1">
            <w:r w:rsidR="00390FA7" w:rsidRPr="00903100">
              <w:rPr>
                <w:rStyle w:val="Hipercze"/>
                <w:bCs/>
                <w:noProof/>
              </w:rPr>
              <w:t>1.1.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Cele i uzasadnienie Przedsięwzięcia „Technologie domowej retencji”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_Toc72275024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C37EA35" w14:textId="5DF6ACEC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5" w:history="1">
            <w:r w:rsidR="00390FA7" w:rsidRPr="00903100">
              <w:rPr>
                <w:rStyle w:val="Hipercze"/>
                <w:rFonts w:cstheme="majorHAnsi"/>
                <w:noProof/>
              </w:rPr>
              <w:t>1.2.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Podstawy prawne prowadzenia Przedsięwzięcia i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_Toc72275025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820C886" w14:textId="4781535E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6" w:history="1">
            <w:r w:rsidR="00390FA7" w:rsidRPr="00903100">
              <w:rPr>
                <w:rStyle w:val="Hipercze"/>
                <w:rFonts w:cstheme="majorHAnsi"/>
                <w:noProof/>
              </w:rPr>
              <w:t>1.3.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Omówienie formuły PCP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_Toc72275026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3CB98B48" w14:textId="2DC532CA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7" w:history="1">
            <w:r w:rsidR="00390FA7" w:rsidRPr="00903100">
              <w:rPr>
                <w:rStyle w:val="Hipercze"/>
                <w:rFonts w:cstheme="majorHAnsi"/>
                <w:noProof/>
              </w:rPr>
              <w:t>1.4.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Pomoc publiczna i finansowanie ze środków Europejskiego Funduszu Rozwoju Regionalnego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_Toc72275027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35211163" w14:textId="74463311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28" w:history="1">
            <w:r w:rsidR="00390FA7" w:rsidRPr="00903100">
              <w:rPr>
                <w:rStyle w:val="Hipercze"/>
                <w:rFonts w:cstheme="majorHAnsi"/>
                <w:noProof/>
              </w:rPr>
              <w:t>1.5.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Wyjaśnienie kluczowych założeń Przedsięwzięcia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_Toc72275028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0A4E0B3" w14:textId="5B030A8B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29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Wnioskodawcy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_Toc72275029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604D15C8" w14:textId="551FDD36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0" w:history="1">
            <w:r w:rsidR="00390FA7" w:rsidRPr="00903100">
              <w:rPr>
                <w:rStyle w:val="Hipercze"/>
                <w:rFonts w:eastAsia="Arial Unicode MS" w:cstheme="majorHAnsi"/>
                <w:noProof/>
              </w:rPr>
              <w:t>2.1.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Informacje</w:t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 xml:space="preserve">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_Toc72275030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084982EF" w14:textId="5AFF70C3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1" w:history="1">
            <w:r w:rsidR="00390FA7" w:rsidRPr="00903100">
              <w:rPr>
                <w:rStyle w:val="Hipercze"/>
                <w:rFonts w:cstheme="majorHAnsi"/>
                <w:noProof/>
              </w:rPr>
              <w:t>2.2.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Podstawy wykluczenia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_Toc72275031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14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0730C62C" w14:textId="1A1F4188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2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Harmonogram Przedsięwzięcia i spotkanie z potencjalnymi Wnioskodawcami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_Toc72275032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16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752F3410" w14:textId="318F206F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3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Ogłoszenie Postępowania i Wnioski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_Toc72275033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EED3EDA" w14:textId="61F61256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4" w:history="1">
            <w:r w:rsidR="00390FA7" w:rsidRPr="00903100">
              <w:rPr>
                <w:rStyle w:val="Hipercze"/>
                <w:rFonts w:eastAsia="Arial Unicode MS"/>
                <w:noProof/>
              </w:rPr>
              <w:t>4.1.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eastAsia="Arial Unicode MS"/>
                <w:noProof/>
              </w:rPr>
              <w:t>Ogłoszenie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_Toc72275034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17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E91008B" w14:textId="61C0E0D2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5" w:history="1">
            <w:r w:rsidR="00390FA7" w:rsidRPr="00903100">
              <w:rPr>
                <w:rStyle w:val="Hipercze"/>
                <w:noProof/>
              </w:rPr>
              <w:t>4.2.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eastAsia="Arial Unicode MS"/>
                <w:noProof/>
              </w:rPr>
              <w:t>Sposób przygotowania i złożenia w NCBR Wniosków o przystąpienie do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_Toc72275035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18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7BCEBC0B" w14:textId="2B19F201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6" w:history="1">
            <w:r w:rsidR="00390FA7" w:rsidRPr="00903100">
              <w:rPr>
                <w:rStyle w:val="Hipercze"/>
                <w:noProof/>
              </w:rPr>
              <w:t>4.3.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noProof/>
              </w:rPr>
              <w:t>Sposób, miejsce i termin składania Wniosków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_Toc72275036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20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510F33F" w14:textId="562B93BE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7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Komunikacja Centrum z Wnioskodawcami/Wykonawcami, doręczenia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_Toc72275037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20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36509E77" w14:textId="2622D796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38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VI.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Ocena Wniosków i Lista Rankingowa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_Toc72275038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21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DDC0842" w14:textId="6CF2D27C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39" w:history="1">
            <w:r w:rsidR="00390FA7" w:rsidRPr="00903100">
              <w:rPr>
                <w:rStyle w:val="Hipercze"/>
                <w:rFonts w:cstheme="majorHAnsi"/>
                <w:noProof/>
              </w:rPr>
              <w:t>6.1.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rFonts w:cstheme="majorHAnsi"/>
                <w:noProof/>
              </w:rPr>
              <w:t>Postanowienia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_Toc72275039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21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0D359B54" w14:textId="26507F64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0" w:history="1">
            <w:r w:rsidR="00390FA7" w:rsidRPr="00903100">
              <w:rPr>
                <w:rStyle w:val="Hipercze"/>
                <w:bCs/>
                <w:noProof/>
              </w:rPr>
              <w:t>6.2.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Ocena formalna Wniosków i zasady ogólne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_Toc72275040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21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C94A6B4" w14:textId="330E18C6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1" w:history="1">
            <w:r w:rsidR="00390FA7" w:rsidRPr="00903100">
              <w:rPr>
                <w:rStyle w:val="Hipercze"/>
                <w:bCs/>
                <w:noProof/>
              </w:rPr>
              <w:t>6.3.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Ocena Wymagań Obligatoryjnych i ewentualna ocena Planu Komercjalizacji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_Toc72275041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23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4DCC2247" w14:textId="70E37A25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2" w:history="1">
            <w:r w:rsidR="00390FA7" w:rsidRPr="00903100">
              <w:rPr>
                <w:rStyle w:val="Hipercze"/>
                <w:bCs/>
                <w:noProof/>
              </w:rPr>
              <w:t>6.4.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Ocena merytoryczna Wniosków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_Toc72275042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24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B4BE44C" w14:textId="41BD6E48" w:rsidR="00390FA7" w:rsidRPr="00903100" w:rsidRDefault="00CC5A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275043" w:history="1">
            <w:r w:rsidR="00390FA7" w:rsidRPr="00903100">
              <w:rPr>
                <w:rStyle w:val="Hipercze"/>
                <w:bCs/>
                <w:noProof/>
              </w:rPr>
              <w:t>6.5.</w:t>
            </w:r>
            <w:r w:rsidR="00390FA7" w:rsidRPr="00903100">
              <w:rPr>
                <w:rFonts w:cstheme="minorBidi"/>
                <w:noProof/>
              </w:rPr>
              <w:tab/>
            </w:r>
            <w:r w:rsidR="00390FA7" w:rsidRPr="00903100">
              <w:rPr>
                <w:rStyle w:val="Hipercze"/>
                <w:bCs/>
                <w:noProof/>
              </w:rPr>
              <w:t>Lista Rankingowa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_Toc72275043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24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981FDAC" w14:textId="03CDCE0F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4" w:history="1">
            <w:r w:rsidR="00390FA7" w:rsidRPr="00903100">
              <w:rPr>
                <w:rStyle w:val="Hipercze"/>
                <w:rFonts w:eastAsia="Arial Unicode MS" w:cstheme="minorHAnsi"/>
                <w:bCs/>
                <w:noProof/>
              </w:rPr>
              <w:t>VII.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bCs/>
                <w:noProof/>
              </w:rPr>
              <w:t>Zawarcie Umów z Wnioskodawcami i informacja o Selekcji w ramach realizacji Umowy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_Toc72275044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AED5C98" w14:textId="3D64C5A4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5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VIII.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Uwagi do oceny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_Toc72275045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25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6F05F407" w14:textId="16626D48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6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IX.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Zasady dotyczące wykorzystania i podziału praw własności intelektualnej do rezultatów Przedsięwzięcia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_Toc72275046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26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26FB551" w14:textId="2BBD6BFD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7" w:history="1">
            <w:r w:rsidR="00390FA7" w:rsidRPr="00903100">
              <w:rPr>
                <w:rStyle w:val="Hipercze"/>
                <w:rFonts w:eastAsia="Arial Unicode MS" w:cstheme="minorHAnsi"/>
                <w:bCs/>
                <w:noProof/>
              </w:rPr>
              <w:t>X.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bCs/>
                <w:noProof/>
              </w:rPr>
              <w:t>Budżet Przedsięwzięcia i zasady zapłaty wynagrodzenia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_Toc72275047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26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228BB92C" w14:textId="5579201B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8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Postanowienia Umowy z Uczestnikami Przedsięwzięcia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_Toc72275048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654B912B" w14:textId="4AAAE997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49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Przesłanki przedłużenia i zakończenia Postępowania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_Toc72275049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F0D03B4" w14:textId="71065176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50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XIII.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Dodatkowy Nabór Wniosków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_Toc72275050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28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153C524" w14:textId="247532F7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51" w:history="1">
            <w:r w:rsidR="00390FA7" w:rsidRPr="00903100">
              <w:rPr>
                <w:rStyle w:val="Hipercze"/>
                <w:rFonts w:eastAsia="Arial Unicode MS" w:cstheme="minorHAnsi"/>
                <w:noProof/>
              </w:rPr>
              <w:t>XIV.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 w:cstheme="majorHAnsi"/>
                <w:noProof/>
              </w:rPr>
              <w:t>Postanowienia końcowe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_Toc72275051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29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15BECB20" w14:textId="37EF35F0" w:rsidR="00390FA7" w:rsidRPr="00903100" w:rsidRDefault="00CC5A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75052" w:history="1">
            <w:r w:rsidR="00390FA7" w:rsidRPr="00903100">
              <w:rPr>
                <w:rStyle w:val="Hipercze"/>
                <w:rFonts w:eastAsia="Arial Unicode MS" w:cstheme="minorHAnsi"/>
                <w:bCs/>
                <w:noProof/>
              </w:rPr>
              <w:t>XV.</w:t>
            </w:r>
            <w:r w:rsidR="00390FA7" w:rsidRPr="00903100">
              <w:rPr>
                <w:rFonts w:eastAsiaTheme="minorEastAsia"/>
                <w:noProof/>
                <w:lang w:eastAsia="pl-PL"/>
              </w:rPr>
              <w:tab/>
            </w:r>
            <w:r w:rsidR="00390FA7" w:rsidRPr="00903100">
              <w:rPr>
                <w:rStyle w:val="Hipercze"/>
                <w:rFonts w:eastAsia="Arial Unicode MS"/>
                <w:bCs/>
                <w:noProof/>
              </w:rPr>
              <w:t>Załączniki do Regulaminu</w:t>
            </w:r>
            <w:r w:rsidR="00390FA7" w:rsidRPr="00903100">
              <w:rPr>
                <w:noProof/>
                <w:webHidden/>
              </w:rPr>
              <w:tab/>
            </w:r>
            <w:r w:rsidR="00390FA7" w:rsidRPr="00903100">
              <w:rPr>
                <w:noProof/>
                <w:webHidden/>
              </w:rPr>
              <w:fldChar w:fldCharType="begin"/>
            </w:r>
            <w:r w:rsidR="00390FA7" w:rsidRPr="00903100">
              <w:rPr>
                <w:noProof/>
                <w:webHidden/>
              </w:rPr>
              <w:instrText xml:space="preserve"> PAGEREF _Toc72275052 \h </w:instrText>
            </w:r>
            <w:r w:rsidR="00390FA7" w:rsidRPr="00903100">
              <w:rPr>
                <w:noProof/>
                <w:webHidden/>
              </w:rPr>
            </w:r>
            <w:r w:rsidR="00390FA7" w:rsidRPr="00903100">
              <w:rPr>
                <w:noProof/>
                <w:webHidden/>
              </w:rPr>
              <w:fldChar w:fldCharType="separate"/>
            </w:r>
            <w:r w:rsidR="00903100" w:rsidRPr="00903100">
              <w:rPr>
                <w:noProof/>
                <w:webHidden/>
              </w:rPr>
              <w:t>29</w:t>
            </w:r>
            <w:r w:rsidR="00390FA7" w:rsidRPr="00903100">
              <w:rPr>
                <w:noProof/>
                <w:webHidden/>
              </w:rPr>
              <w:fldChar w:fldCharType="end"/>
            </w:r>
          </w:hyperlink>
        </w:p>
        <w:p w14:paraId="526DF34F" w14:textId="1AD909E9" w:rsidR="003B4BF2" w:rsidRPr="001D5112" w:rsidRDefault="003B4BF2" w:rsidP="00917BAD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1D5112">
            <w:rPr>
              <w:rFonts w:cstheme="minorHAnsi"/>
              <w:b/>
              <w:bCs/>
              <w:color w:val="000000" w:themeColor="text1"/>
            </w:rPr>
            <w:fldChar w:fldCharType="end"/>
          </w:r>
        </w:p>
      </w:sdtContent>
    </w:sdt>
    <w:p w14:paraId="5CE8B208" w14:textId="77777777" w:rsidR="0000670F" w:rsidRPr="001D5112" w:rsidRDefault="0000670F" w:rsidP="00742F06">
      <w:pPr>
        <w:pStyle w:val="Nagwekspisutreci"/>
        <w:numPr>
          <w:ilvl w:val="0"/>
          <w:numId w:val="0"/>
        </w:numPr>
      </w:pPr>
    </w:p>
    <w:p w14:paraId="1107109D" w14:textId="2CDA005B" w:rsidR="00141A81" w:rsidRPr="001D5112" w:rsidRDefault="008C0349" w:rsidP="00742F06">
      <w:pPr>
        <w:pStyle w:val="Nagwek1"/>
      </w:pPr>
      <w:bookmarkStart w:id="2" w:name="_Toc496261285"/>
      <w:bookmarkStart w:id="3" w:name="_Toc503862993"/>
      <w:bookmarkStart w:id="4" w:name="_Ref509201274"/>
      <w:bookmarkStart w:id="5" w:name="_Ref52630528"/>
      <w:bookmarkStart w:id="6" w:name="_Toc53762088"/>
      <w:bookmarkStart w:id="7" w:name="_Toc69201419"/>
      <w:bookmarkStart w:id="8" w:name="_Toc70262444"/>
      <w:bookmarkStart w:id="9" w:name="_Toc72275023"/>
      <w:bookmarkStart w:id="10" w:name="_Toc70488215"/>
      <w:bookmarkStart w:id="11" w:name="_Toc494180633"/>
      <w:r w:rsidRPr="001D5112">
        <w:t xml:space="preserve">Opis </w:t>
      </w:r>
      <w:r w:rsidR="00390FB3" w:rsidRPr="001D5112">
        <w:t>Przedsięwzięcia</w:t>
      </w:r>
      <w:r w:rsidRPr="001D5112">
        <w:t xml:space="preserve"> i Postępowania – </w:t>
      </w:r>
      <w:r w:rsidRPr="00742F06">
        <w:t>uwagi</w:t>
      </w:r>
      <w:r w:rsidRPr="001D5112">
        <w:t xml:space="preserve"> ogólne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ED942E5" w14:textId="53751AC7" w:rsidR="007342C9" w:rsidRPr="001D5112" w:rsidRDefault="007342C9" w:rsidP="007342C9">
      <w:pPr>
        <w:jc w:val="both"/>
        <w:rPr>
          <w:b/>
          <w:u w:val="single"/>
          <w:lang w:eastAsia="pl-PL"/>
        </w:rPr>
      </w:pPr>
      <w:r w:rsidRPr="001D5112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1D5112">
        <w:rPr>
          <w:b/>
          <w:u w:val="single"/>
          <w:lang w:eastAsia="pl-PL"/>
        </w:rPr>
        <w:t xml:space="preserve">słowniczku pojęć stanowiącym </w:t>
      </w:r>
      <w:r w:rsidR="00A65A55" w:rsidRPr="001D5112">
        <w:rPr>
          <w:b/>
          <w:u w:val="single"/>
          <w:lang w:eastAsia="pl-PL"/>
        </w:rPr>
        <w:t>Załączni</w:t>
      </w:r>
      <w:r w:rsidRPr="001D5112">
        <w:rPr>
          <w:b/>
          <w:u w:val="single"/>
          <w:lang w:eastAsia="pl-PL"/>
        </w:rPr>
        <w:t xml:space="preserve">k nr </w:t>
      </w:r>
      <w:r w:rsidR="006902CC" w:rsidRPr="001D5112">
        <w:rPr>
          <w:b/>
          <w:u w:val="single"/>
          <w:lang w:eastAsia="pl-PL"/>
        </w:rPr>
        <w:t>7</w:t>
      </w:r>
      <w:r w:rsidR="00187306" w:rsidRPr="001D5112">
        <w:rPr>
          <w:b/>
          <w:u w:val="single"/>
          <w:lang w:eastAsia="pl-PL"/>
        </w:rPr>
        <w:t xml:space="preserve"> </w:t>
      </w:r>
      <w:r w:rsidRPr="001D5112">
        <w:rPr>
          <w:b/>
          <w:u w:val="single"/>
          <w:lang w:eastAsia="pl-PL"/>
        </w:rPr>
        <w:t>do Regulaminu.</w:t>
      </w:r>
    </w:p>
    <w:p w14:paraId="1C1A44F4" w14:textId="2639EF63" w:rsidR="00A20D4B" w:rsidRPr="001D5112" w:rsidRDefault="001E0B0E" w:rsidP="00742F06">
      <w:pPr>
        <w:pStyle w:val="Nagwek2"/>
      </w:pPr>
      <w:bookmarkStart w:id="12" w:name="_Ref52631855"/>
      <w:bookmarkStart w:id="13" w:name="_Toc53762089"/>
      <w:bookmarkStart w:id="14" w:name="_Toc69201420"/>
      <w:bookmarkStart w:id="15" w:name="_Toc70262445"/>
      <w:bookmarkStart w:id="16" w:name="_Toc72275024"/>
      <w:bookmarkStart w:id="17" w:name="_Toc70488216"/>
      <w:bookmarkStart w:id="18" w:name="_Hlk494966698"/>
      <w:bookmarkEnd w:id="11"/>
      <w:r w:rsidRPr="001D5112">
        <w:t>Cel</w:t>
      </w:r>
      <w:r w:rsidR="00345633" w:rsidRPr="001D5112">
        <w:t>e</w:t>
      </w:r>
      <w:r w:rsidRPr="001D5112">
        <w:t xml:space="preserve"> i uzasadnienie </w:t>
      </w:r>
      <w:r w:rsidR="00390FB3" w:rsidRPr="00742F06">
        <w:t>Przedsięwzięcia</w:t>
      </w:r>
      <w:r w:rsidRPr="001D5112">
        <w:t xml:space="preserve"> </w:t>
      </w:r>
      <w:r w:rsidR="00033928" w:rsidRPr="001D5112">
        <w:t>„</w:t>
      </w:r>
      <w:r w:rsidR="001D5112" w:rsidRPr="001D5112">
        <w:t>Technologie domowej retencji</w:t>
      </w:r>
      <w:r w:rsidR="00033928" w:rsidRPr="001D5112">
        <w:t>”</w:t>
      </w:r>
      <w:bookmarkEnd w:id="12"/>
      <w:bookmarkEnd w:id="13"/>
      <w:bookmarkEnd w:id="14"/>
      <w:bookmarkEnd w:id="15"/>
      <w:bookmarkEnd w:id="16"/>
      <w:bookmarkEnd w:id="17"/>
    </w:p>
    <w:p w14:paraId="36D40F0C" w14:textId="3D1D01CF" w:rsidR="00796CF0" w:rsidRPr="001D5112" w:rsidRDefault="008C0349" w:rsidP="7C42CF2C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1D5112">
        <w:t xml:space="preserve">Czynnikiem inicjującym </w:t>
      </w:r>
      <w:r w:rsidR="0077196B" w:rsidRPr="001D5112">
        <w:t xml:space="preserve">pod względem operacyjnym </w:t>
      </w:r>
      <w:r w:rsidRPr="001D5112">
        <w:t xml:space="preserve">przygotowanie </w:t>
      </w:r>
      <w:r w:rsidR="00390FB3" w:rsidRPr="001D5112">
        <w:t>Przedsięwzięcia</w:t>
      </w:r>
      <w:r w:rsidR="0077196B" w:rsidRPr="001D5112">
        <w:t xml:space="preserve"> </w:t>
      </w:r>
      <w:r w:rsidR="00033928" w:rsidRPr="001D5112">
        <w:rPr>
          <w:b/>
          <w:bCs/>
          <w:color w:val="C00000"/>
        </w:rPr>
        <w:t>„</w:t>
      </w:r>
      <w:r w:rsidR="001D5112" w:rsidRPr="001D5112">
        <w:rPr>
          <w:rFonts w:cstheme="majorBidi"/>
          <w:b/>
          <w:bCs/>
          <w:color w:val="C00000"/>
        </w:rPr>
        <w:t>Technologie domowej retencji</w:t>
      </w:r>
      <w:r w:rsidR="00033928" w:rsidRPr="001D5112">
        <w:rPr>
          <w:b/>
          <w:bCs/>
          <w:color w:val="C00000"/>
        </w:rPr>
        <w:t>”</w:t>
      </w:r>
      <w:r w:rsidRPr="001D5112">
        <w:rPr>
          <w:color w:val="C00000"/>
        </w:rPr>
        <w:t xml:space="preserve"> </w:t>
      </w:r>
      <w:r w:rsidR="00FC630B" w:rsidRPr="001D5112">
        <w:rPr>
          <w:color w:val="C00000"/>
        </w:rPr>
        <w:t>(dalej: „</w:t>
      </w:r>
      <w:r w:rsidR="00390FB3" w:rsidRPr="001D5112">
        <w:rPr>
          <w:b/>
          <w:bCs/>
          <w:color w:val="C00000"/>
        </w:rPr>
        <w:t xml:space="preserve">Przedsięwzięcie </w:t>
      </w:r>
      <w:r w:rsidR="001D5112" w:rsidRPr="001D5112">
        <w:rPr>
          <w:rFonts w:cstheme="majorBidi"/>
          <w:b/>
          <w:bCs/>
          <w:color w:val="C00000"/>
        </w:rPr>
        <w:t>Technologie domowej retencji</w:t>
      </w:r>
      <w:r w:rsidR="00FC630B" w:rsidRPr="001D5112">
        <w:rPr>
          <w:color w:val="C00000"/>
        </w:rPr>
        <w:t>” lub „</w:t>
      </w:r>
      <w:r w:rsidR="00D8372A" w:rsidRPr="001D5112">
        <w:rPr>
          <w:b/>
          <w:bCs/>
          <w:color w:val="C00000"/>
        </w:rPr>
        <w:t>Przedsięwzięcie</w:t>
      </w:r>
      <w:r w:rsidR="00FC630B" w:rsidRPr="001D5112">
        <w:rPr>
          <w:color w:val="C00000"/>
        </w:rPr>
        <w:t>”)</w:t>
      </w:r>
      <w:r w:rsidR="00FC630B" w:rsidRPr="001D5112">
        <w:rPr>
          <w:rFonts w:cstheme="majorBidi"/>
          <w:color w:val="C00000"/>
        </w:rPr>
        <w:t xml:space="preserve"> </w:t>
      </w:r>
      <w:r w:rsidR="00624315" w:rsidRPr="001D5112">
        <w:rPr>
          <w:rFonts w:cstheme="majorBidi"/>
          <w:color w:val="000000" w:themeColor="text1"/>
        </w:rPr>
        <w:t>j</w:t>
      </w:r>
      <w:r w:rsidRPr="001D5112">
        <w:rPr>
          <w:rFonts w:cstheme="majorBidi"/>
        </w:rPr>
        <w:t>est wdr</w:t>
      </w:r>
      <w:r w:rsidR="00357E3D" w:rsidRPr="001D5112">
        <w:rPr>
          <w:rFonts w:cstheme="majorBidi"/>
        </w:rPr>
        <w:t>a</w:t>
      </w:r>
      <w:r w:rsidRPr="001D5112">
        <w:rPr>
          <w:rFonts w:cstheme="majorBidi"/>
        </w:rPr>
        <w:t>ż</w:t>
      </w:r>
      <w:r w:rsidR="00357E3D" w:rsidRPr="001D5112">
        <w:rPr>
          <w:rFonts w:cstheme="majorBidi"/>
        </w:rPr>
        <w:t>a</w:t>
      </w:r>
      <w:r w:rsidRPr="001D5112">
        <w:rPr>
          <w:rFonts w:cstheme="majorBidi"/>
        </w:rPr>
        <w:t>ni</w:t>
      </w:r>
      <w:r w:rsidR="00357E3D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przez </w:t>
      </w:r>
      <w:r w:rsidR="251C58BD" w:rsidRPr="001D5112">
        <w:rPr>
          <w:rFonts w:cstheme="majorBidi"/>
        </w:rPr>
        <w:t xml:space="preserve">Narodowe </w:t>
      </w:r>
      <w:r w:rsidRPr="001D5112">
        <w:rPr>
          <w:rFonts w:cstheme="majorBidi"/>
        </w:rPr>
        <w:t xml:space="preserve">Centrum </w:t>
      </w:r>
      <w:r w:rsidR="0BCF83FA" w:rsidRPr="001D5112">
        <w:rPr>
          <w:rFonts w:cstheme="majorBidi"/>
        </w:rPr>
        <w:t xml:space="preserve">Badań i Rozwoju (dalej: “NCBR”, “Zamawiający” lub “Centrum”) </w:t>
      </w:r>
      <w:r w:rsidR="00357E3D" w:rsidRPr="001D5112">
        <w:rPr>
          <w:rFonts w:cstheme="majorBidi"/>
        </w:rPr>
        <w:t xml:space="preserve">nowych </w:t>
      </w:r>
      <w:r w:rsidR="00AC1342" w:rsidRPr="001D5112">
        <w:rPr>
          <w:rFonts w:cstheme="majorBidi"/>
        </w:rPr>
        <w:t>sposob</w:t>
      </w:r>
      <w:r w:rsidR="00357E3D" w:rsidRPr="001D5112">
        <w:rPr>
          <w:rFonts w:cstheme="majorBidi"/>
        </w:rPr>
        <w:t>ów</w:t>
      </w:r>
      <w:r w:rsidR="00AC1342" w:rsidRPr="001D5112">
        <w:rPr>
          <w:rFonts w:cstheme="majorBidi"/>
        </w:rPr>
        <w:t xml:space="preserve"> finansowania</w:t>
      </w:r>
      <w:r w:rsidRPr="001D5112">
        <w:rPr>
          <w:rFonts w:cstheme="majorBidi"/>
        </w:rPr>
        <w:t xml:space="preserve"> </w:t>
      </w:r>
      <w:r w:rsidR="00357E3D" w:rsidRPr="001D5112">
        <w:rPr>
          <w:rFonts w:cstheme="majorBidi"/>
        </w:rPr>
        <w:t xml:space="preserve">prac badawczo-rozwojowych </w:t>
      </w:r>
      <w:r w:rsidRPr="001D5112">
        <w:rPr>
          <w:rFonts w:cstheme="majorBidi"/>
        </w:rPr>
        <w:t>w</w:t>
      </w:r>
      <w:r w:rsidR="005068B7" w:rsidRPr="001D5112">
        <w:rPr>
          <w:rFonts w:cstheme="majorBidi"/>
        </w:rPr>
        <w:t> </w:t>
      </w:r>
      <w:r w:rsidRPr="001D5112">
        <w:rPr>
          <w:rFonts w:cstheme="majorBidi"/>
        </w:rPr>
        <w:t>oparciu o model</w:t>
      </w:r>
      <w:r w:rsidR="00B60EA4" w:rsidRPr="001D5112">
        <w:rPr>
          <w:rFonts w:cstheme="majorBidi"/>
        </w:rPr>
        <w:t xml:space="preserve"> </w:t>
      </w:r>
      <w:r w:rsidR="56932796" w:rsidRPr="001D5112">
        <w:rPr>
          <w:rFonts w:ascii="Calibri" w:eastAsia="Calibri" w:hAnsi="Calibri" w:cs="Calibri"/>
        </w:rPr>
        <w:t>prowadzenia prac badawczo</w:t>
      </w:r>
      <w:r w:rsidR="003B4BF2" w:rsidRPr="001D5112">
        <w:rPr>
          <w:rFonts w:ascii="Calibri" w:eastAsia="Calibri" w:hAnsi="Calibri" w:cs="Calibri"/>
        </w:rPr>
        <w:t>-</w:t>
      </w:r>
      <w:r w:rsidR="56932796" w:rsidRPr="001D5112">
        <w:rPr>
          <w:rFonts w:ascii="Calibri" w:eastAsia="Calibri" w:hAnsi="Calibri" w:cs="Calibri"/>
        </w:rPr>
        <w:t>rozwojowych przez stawianie określonych wyzwań badawczych. Formuła realizacji działań zgodnie z tym modelem</w:t>
      </w:r>
      <w:r w:rsidR="00B916C6" w:rsidRPr="001D5112">
        <w:rPr>
          <w:rFonts w:ascii="Calibri" w:eastAsia="Calibri" w:hAnsi="Calibri" w:cs="Calibri"/>
        </w:rPr>
        <w:t xml:space="preserve"> </w:t>
      </w:r>
      <w:r w:rsidR="00DE64CB" w:rsidRPr="001D5112">
        <w:rPr>
          <w:rFonts w:cstheme="majorBidi"/>
        </w:rPr>
        <w:t>zakłada odejście od typowego</w:t>
      </w:r>
      <w:r w:rsidRPr="001D5112">
        <w:rPr>
          <w:rFonts w:cstheme="majorBidi"/>
        </w:rPr>
        <w:t xml:space="preserve"> dotychczas w</w:t>
      </w:r>
      <w:r w:rsidR="005068B7" w:rsidRPr="001D5112">
        <w:rPr>
          <w:rFonts w:cstheme="majorBidi"/>
        </w:rPr>
        <w:t> </w:t>
      </w:r>
      <w:r w:rsidRPr="001D5112">
        <w:rPr>
          <w:rFonts w:cstheme="majorBidi"/>
        </w:rPr>
        <w:t xml:space="preserve">Polsce finansowania </w:t>
      </w:r>
      <w:r w:rsidR="00884D08" w:rsidRPr="001D5112">
        <w:rPr>
          <w:rFonts w:cstheme="majorBidi"/>
        </w:rPr>
        <w:t>prac badawczo-rozwojowych</w:t>
      </w:r>
      <w:r w:rsidRPr="001D5112">
        <w:rPr>
          <w:rFonts w:cstheme="majorBidi"/>
        </w:rPr>
        <w:t xml:space="preserve">, poprzez udzielanie grantów na pojedyncze projekty, a polega na tworzeniu kompleksowego </w:t>
      </w:r>
      <w:r w:rsidR="00E9232B" w:rsidRPr="001D5112">
        <w:rPr>
          <w:rFonts w:cstheme="majorBidi"/>
        </w:rPr>
        <w:t xml:space="preserve">działania </w:t>
      </w:r>
      <w:r w:rsidRPr="001D5112">
        <w:rPr>
          <w:rFonts w:cstheme="majorBidi"/>
        </w:rPr>
        <w:t xml:space="preserve">badawczego z portfolio projektów, które przyczyniają się do realizacji głównego celu </w:t>
      </w:r>
      <w:r w:rsidR="005416D5" w:rsidRPr="001D5112">
        <w:rPr>
          <w:rFonts w:cstheme="majorBidi"/>
        </w:rPr>
        <w:t>P</w:t>
      </w:r>
      <w:r w:rsidR="00390FB3" w:rsidRPr="001D5112">
        <w:rPr>
          <w:rFonts w:cstheme="majorBidi"/>
        </w:rPr>
        <w:t>rzedsięwzięcia</w:t>
      </w:r>
      <w:r w:rsidRPr="001D5112">
        <w:rPr>
          <w:rFonts w:cstheme="majorBidi"/>
        </w:rPr>
        <w:t>,</w:t>
      </w:r>
      <w:r w:rsidR="0021085F" w:rsidRPr="001D5112">
        <w:rPr>
          <w:rFonts w:cstheme="majorBidi"/>
        </w:rPr>
        <w:t xml:space="preserve"> </w:t>
      </w:r>
      <w:r w:rsidRPr="001D5112">
        <w:rPr>
          <w:rFonts w:cstheme="majorBidi"/>
        </w:rPr>
        <w:t>tj. rozwiązania problemu lub zaspokojenia</w:t>
      </w:r>
      <w:r w:rsidR="002526D9" w:rsidRPr="001D5112">
        <w:rPr>
          <w:rFonts w:cstheme="majorBidi"/>
        </w:rPr>
        <w:t xml:space="preserve"> potrzeby konkretnego odbiorcy </w:t>
      </w:r>
      <w:r w:rsidRPr="001D5112">
        <w:rPr>
          <w:rFonts w:cstheme="majorBidi"/>
        </w:rPr>
        <w:t xml:space="preserve">poprzez </w:t>
      </w:r>
      <w:r w:rsidR="006357BA" w:rsidRPr="001D5112">
        <w:rPr>
          <w:rFonts w:cstheme="majorBidi"/>
        </w:rPr>
        <w:t xml:space="preserve">opracowanie </w:t>
      </w:r>
      <w:r w:rsidRPr="001D5112">
        <w:rPr>
          <w:rFonts w:cstheme="majorBidi"/>
        </w:rPr>
        <w:t>rozwiązania technologicznego, nie</w:t>
      </w:r>
      <w:r w:rsidR="001208F9" w:rsidRPr="001D5112">
        <w:rPr>
          <w:rFonts w:cstheme="majorBidi"/>
        </w:rPr>
        <w:t>dostępnego</w:t>
      </w:r>
      <w:r w:rsidRPr="001D5112">
        <w:rPr>
          <w:rFonts w:cstheme="majorBidi"/>
        </w:rPr>
        <w:t xml:space="preserve"> dziś na rynku</w:t>
      </w:r>
      <w:bookmarkEnd w:id="18"/>
      <w:r w:rsidRPr="001D5112">
        <w:rPr>
          <w:rFonts w:cstheme="majorBidi"/>
        </w:rPr>
        <w:t xml:space="preserve">. </w:t>
      </w:r>
    </w:p>
    <w:p w14:paraId="23091BFC" w14:textId="362A6DDC" w:rsidR="005F5A88" w:rsidRPr="000D0E82" w:rsidRDefault="00AF2930" w:rsidP="000D0E82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D5112">
        <w:t>[</w:t>
      </w:r>
      <w:r w:rsidRPr="001D5112">
        <w:rPr>
          <w:b/>
        </w:rPr>
        <w:t xml:space="preserve">Cel </w:t>
      </w:r>
      <w:r w:rsidR="004200CA" w:rsidRPr="001D5112">
        <w:rPr>
          <w:b/>
        </w:rPr>
        <w:t>główny</w:t>
      </w:r>
      <w:r w:rsidRPr="001D5112">
        <w:rPr>
          <w:b/>
        </w:rPr>
        <w:t xml:space="preserve"> Przedsięwzięcia</w:t>
      </w:r>
      <w:r w:rsidRPr="001D5112">
        <w:t xml:space="preserve">] </w:t>
      </w:r>
      <w:r w:rsidR="00BA7198" w:rsidRPr="001D5112">
        <w:t xml:space="preserve">Podstawowym celem Przedsięwzięcia, realizowanym dzięki działaniom Uczestników Przedsięwzięcia, </w:t>
      </w:r>
      <w:r w:rsidR="00F02004" w:rsidRPr="001D5112">
        <w:rPr>
          <w:rFonts w:cstheme="majorBidi"/>
        </w:rPr>
        <w:t xml:space="preserve">jest opracowanie </w:t>
      </w:r>
      <w:r w:rsidR="0026441C" w:rsidRPr="001D5112">
        <w:rPr>
          <w:rFonts w:cstheme="majorBidi"/>
        </w:rPr>
        <w:t>r</w:t>
      </w:r>
      <w:r w:rsidR="00F02004" w:rsidRPr="001D5112">
        <w:rPr>
          <w:rFonts w:cstheme="majorBidi"/>
        </w:rPr>
        <w:t xml:space="preserve">ozwiązań dla określonego przez NCBR problemu badawczego w obszarze </w:t>
      </w:r>
      <w:r w:rsidR="000D0E82">
        <w:rPr>
          <w:rFonts w:cstheme="majorBidi"/>
        </w:rPr>
        <w:t xml:space="preserve">retencji </w:t>
      </w:r>
      <w:r w:rsidR="0028662D">
        <w:rPr>
          <w:rFonts w:cstheme="majorBidi"/>
        </w:rPr>
        <w:t>i oczyszczania wody</w:t>
      </w:r>
      <w:r w:rsidR="0026441C" w:rsidRPr="001D5112">
        <w:rPr>
          <w:rFonts w:cstheme="majorBidi"/>
        </w:rPr>
        <w:t>. Problem badawczy polega na opracowaniu</w:t>
      </w:r>
      <w:r w:rsidR="00E80A34" w:rsidRPr="001D5112">
        <w:rPr>
          <w:rFonts w:cstheme="majorBidi"/>
        </w:rPr>
        <w:t xml:space="preserve"> </w:t>
      </w:r>
      <w:r w:rsidR="000D0E82" w:rsidRPr="000D0E82">
        <w:rPr>
          <w:rFonts w:cstheme="majorBidi"/>
        </w:rPr>
        <w:t>innowacyjnego Systemu do retencjonowania i oczyszczania wody deszczowej, którego zadaniem będzie magazynowanie wody deszczowej, podczyszczanie i dostarczanie jej w standardzie nie niższym niż zdefiniowan</w:t>
      </w:r>
      <w:r w:rsidR="000D0E82">
        <w:rPr>
          <w:rFonts w:cstheme="majorBidi"/>
        </w:rPr>
        <w:t>y w Załączniku nr 1 do Regulaminu</w:t>
      </w:r>
      <w:r w:rsidR="000D0E82" w:rsidRPr="000D0E82">
        <w:rPr>
          <w:rFonts w:cstheme="majorBidi"/>
        </w:rPr>
        <w:t xml:space="preserve"> (dalej też jako „</w:t>
      </w:r>
      <w:r w:rsidR="000D0E82" w:rsidRPr="000D0E82">
        <w:rPr>
          <w:rFonts w:cstheme="majorBidi"/>
          <w:b/>
          <w:bCs/>
        </w:rPr>
        <w:t>System</w:t>
      </w:r>
      <w:r w:rsidR="000D0E82" w:rsidRPr="000D0E82">
        <w:rPr>
          <w:rFonts w:cstheme="majorBidi"/>
        </w:rPr>
        <w:t>”, „</w:t>
      </w:r>
      <w:r w:rsidR="000D0E82" w:rsidRPr="000D0E82">
        <w:rPr>
          <w:rFonts w:cstheme="majorBidi"/>
          <w:b/>
          <w:bCs/>
        </w:rPr>
        <w:t>Technologia</w:t>
      </w:r>
      <w:r w:rsidR="000D0E82" w:rsidRPr="000D0E82">
        <w:rPr>
          <w:rFonts w:cstheme="majorBidi"/>
        </w:rPr>
        <w:t>” albo „</w:t>
      </w:r>
      <w:r w:rsidR="000D0E82" w:rsidRPr="000D0E82">
        <w:rPr>
          <w:rFonts w:cstheme="majorBidi"/>
          <w:b/>
          <w:bCs/>
        </w:rPr>
        <w:t>Rozwiązanie</w:t>
      </w:r>
      <w:r w:rsidR="000D0E82" w:rsidRPr="000D0E82">
        <w:rPr>
          <w:rFonts w:cstheme="majorBidi"/>
        </w:rPr>
        <w:t>”). System ma redukować ilość pobranej wody z sieci wodociągowej i zastępować ją zebraną wodą deszczową. Proces ten może zwiększać swoją efektywność dzięki wielokrotnemu obiegowi wody w Systemie.</w:t>
      </w:r>
      <w:r w:rsidR="000D0E82">
        <w:rPr>
          <w:rFonts w:cstheme="majorBidi"/>
        </w:rPr>
        <w:t xml:space="preserve"> Rozwiązanie powstałe w ramach Przedsięwzięcia ma być przygotowane z jego </w:t>
      </w:r>
      <w:r w:rsidR="0028662D">
        <w:rPr>
          <w:rFonts w:cstheme="majorBidi"/>
        </w:rPr>
        <w:t xml:space="preserve">jednoczesnym </w:t>
      </w:r>
      <w:r w:rsidR="000D0E82">
        <w:rPr>
          <w:rFonts w:cstheme="majorBidi"/>
        </w:rPr>
        <w:t>profilowaniem dla dwóch zastosowań: dla Budynków Jednorodzinnych („</w:t>
      </w:r>
      <w:r w:rsidR="000D0E82" w:rsidRPr="000D0E82">
        <w:rPr>
          <w:rFonts w:cstheme="majorBidi"/>
          <w:b/>
          <w:bCs/>
        </w:rPr>
        <w:t>Działanie 1</w:t>
      </w:r>
      <w:r w:rsidR="000D0E82">
        <w:rPr>
          <w:rFonts w:cstheme="majorBidi"/>
        </w:rPr>
        <w:t>”) oraz dla Budynków Szkół („</w:t>
      </w:r>
      <w:r w:rsidR="000D0E82" w:rsidRPr="000D0E82">
        <w:rPr>
          <w:rFonts w:cstheme="majorBidi"/>
          <w:b/>
          <w:bCs/>
        </w:rPr>
        <w:t>Działanie 2</w:t>
      </w:r>
      <w:r w:rsidR="000D0E82">
        <w:rPr>
          <w:rFonts w:cstheme="majorBidi"/>
        </w:rPr>
        <w:t xml:space="preserve">”). </w:t>
      </w:r>
      <w:r w:rsidR="003B4BF2" w:rsidRPr="005D1B68">
        <w:rPr>
          <w:rFonts w:cstheme="majorBidi"/>
          <w:b/>
          <w:bCs/>
        </w:rPr>
        <w:t xml:space="preserve">Wyzwanie badawcze </w:t>
      </w:r>
      <w:r w:rsidR="000D0E82" w:rsidRPr="005D1B68">
        <w:rPr>
          <w:rFonts w:cstheme="majorBidi"/>
          <w:b/>
          <w:bCs/>
        </w:rPr>
        <w:t>jest realizowane przez Uczestników Przedsięwzięcia jednocześnie</w:t>
      </w:r>
      <w:r w:rsidR="000D0E82" w:rsidRPr="003E143B">
        <w:rPr>
          <w:b/>
        </w:rPr>
        <w:t xml:space="preserve"> w </w:t>
      </w:r>
      <w:r w:rsidR="000D0E82" w:rsidRPr="005D1B68">
        <w:rPr>
          <w:rFonts w:cstheme="majorBidi"/>
          <w:b/>
          <w:bCs/>
        </w:rPr>
        <w:t>ramach obu Działań</w:t>
      </w:r>
      <w:r w:rsidR="0026441C" w:rsidRPr="000D0E82">
        <w:rPr>
          <w:rFonts w:cstheme="majorBidi"/>
        </w:rPr>
        <w:t xml:space="preserve">. </w:t>
      </w:r>
      <w:r w:rsidR="005F5A88" w:rsidRPr="001D5112">
        <w:t xml:space="preserve">Wskazany </w:t>
      </w:r>
      <w:r w:rsidR="00014616" w:rsidRPr="001D5112">
        <w:t xml:space="preserve">problem </w:t>
      </w:r>
      <w:r w:rsidR="00815E55" w:rsidRPr="001D5112">
        <w:t>badawczy</w:t>
      </w:r>
      <w:r w:rsidR="00014616" w:rsidRPr="001D5112">
        <w:t xml:space="preserve"> jest </w:t>
      </w:r>
      <w:r w:rsidR="005F5A88" w:rsidRPr="001D5112">
        <w:t xml:space="preserve">definiowany oczekiwanymi </w:t>
      </w:r>
      <w:r w:rsidR="000901D6" w:rsidRPr="001D5112">
        <w:t>od</w:t>
      </w:r>
      <w:r w:rsidR="005F5A88" w:rsidRPr="001D5112">
        <w:t xml:space="preserve"> Rozwiązani</w:t>
      </w:r>
      <w:r w:rsidR="000901D6" w:rsidRPr="001D5112">
        <w:t>a</w:t>
      </w:r>
      <w:r w:rsidR="0002653D" w:rsidRPr="001D5112">
        <w:t xml:space="preserve"> (z uwzględnieniem </w:t>
      </w:r>
      <w:r w:rsidR="00EB509C">
        <w:t>ich</w:t>
      </w:r>
      <w:r w:rsidR="0002653D" w:rsidRPr="001D5112">
        <w:t xml:space="preserve"> podziału </w:t>
      </w:r>
      <w:r w:rsidR="00980B59" w:rsidRPr="001D5112">
        <w:t xml:space="preserve">na </w:t>
      </w:r>
      <w:r w:rsidR="00E80A34" w:rsidRPr="001D5112">
        <w:t>Działania</w:t>
      </w:r>
      <w:r w:rsidR="0002653D" w:rsidRPr="001D5112">
        <w:t>)</w:t>
      </w:r>
      <w:r w:rsidR="00980B59" w:rsidRPr="001D5112">
        <w:t>,</w:t>
      </w:r>
      <w:r w:rsidR="005F5A88" w:rsidRPr="001D5112">
        <w:t xml:space="preserve"> </w:t>
      </w:r>
      <w:r w:rsidR="1960D85A" w:rsidRPr="001D5112">
        <w:t>Wymaganiami</w:t>
      </w:r>
      <w:r w:rsidR="008B45A2" w:rsidRPr="001D5112">
        <w:t xml:space="preserve"> </w:t>
      </w:r>
      <w:r w:rsidRPr="001D5112">
        <w:t>Obligatoryjnymi oraz rozwinięt</w:t>
      </w:r>
      <w:r w:rsidR="00014616" w:rsidRPr="001D5112">
        <w:t>y</w:t>
      </w:r>
      <w:r w:rsidRPr="001D5112">
        <w:t xml:space="preserve"> przez </w:t>
      </w:r>
      <w:r w:rsidR="6FA4B80B" w:rsidRPr="001D5112">
        <w:t>Wymagania</w:t>
      </w:r>
      <w:r w:rsidR="00383A24" w:rsidRPr="001D5112">
        <w:t xml:space="preserve"> </w:t>
      </w:r>
      <w:r w:rsidRPr="001D5112">
        <w:t>Konkursowe</w:t>
      </w:r>
      <w:r w:rsidR="003B4BF2" w:rsidRPr="000D0E82">
        <w:rPr>
          <w:rFonts w:cstheme="majorBidi"/>
        </w:rPr>
        <w:t xml:space="preserve"> i</w:t>
      </w:r>
      <w:r w:rsidR="00EA41A7" w:rsidRPr="000D0E82">
        <w:rPr>
          <w:rFonts w:cstheme="majorBidi"/>
        </w:rPr>
        <w:t xml:space="preserve"> </w:t>
      </w:r>
      <w:r w:rsidR="6FA4B80B" w:rsidRPr="000D0E82">
        <w:rPr>
          <w:rFonts w:cstheme="majorBidi"/>
        </w:rPr>
        <w:t>Wymagania</w:t>
      </w:r>
      <w:r w:rsidR="00EA41A7" w:rsidRPr="000D0E82">
        <w:rPr>
          <w:rFonts w:cstheme="majorBidi"/>
        </w:rPr>
        <w:t xml:space="preserve"> Jakościowe</w:t>
      </w:r>
      <w:r w:rsidR="00F04FFF" w:rsidRPr="001D5112">
        <w:t>.</w:t>
      </w:r>
      <w:r w:rsidR="00CD3C4E" w:rsidRPr="001D5112">
        <w:t xml:space="preserve"> </w:t>
      </w:r>
      <w:r w:rsidR="005F5A88" w:rsidRPr="000D0E82">
        <w:rPr>
          <w:rFonts w:cstheme="majorBidi"/>
        </w:rPr>
        <w:t>W cel główny Przedsięwzięcia wpisane są:</w:t>
      </w:r>
      <w:bookmarkStart w:id="19" w:name="_Hlk53777976"/>
      <w:bookmarkEnd w:id="19"/>
    </w:p>
    <w:p w14:paraId="2A85017F" w14:textId="58F2E3AE" w:rsidR="005F5A88" w:rsidRPr="001D5112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 xml:space="preserve">weryfikacja </w:t>
      </w:r>
      <w:r w:rsidR="005F5A88" w:rsidRPr="001D5112">
        <w:rPr>
          <w:rFonts w:cstheme="majorBidi"/>
        </w:rPr>
        <w:t xml:space="preserve">w ramach Przedsięwzięcia </w:t>
      </w:r>
      <w:r w:rsidRPr="001D5112">
        <w:rPr>
          <w:rFonts w:cstheme="majorBidi"/>
        </w:rPr>
        <w:t xml:space="preserve">– w granicach posiadanego </w:t>
      </w:r>
      <w:r w:rsidR="000901D6" w:rsidRPr="001D5112">
        <w:rPr>
          <w:rFonts w:cstheme="majorBidi"/>
        </w:rPr>
        <w:t xml:space="preserve">przez NCBR </w:t>
      </w:r>
      <w:r w:rsidRPr="001D5112">
        <w:rPr>
          <w:rFonts w:cstheme="majorBidi"/>
        </w:rPr>
        <w:t xml:space="preserve">budżetu – jak najszerszego spektrum proponowanych przez </w:t>
      </w:r>
      <w:r w:rsidR="005F5A88" w:rsidRPr="001D5112">
        <w:rPr>
          <w:rFonts w:cstheme="majorBidi"/>
        </w:rPr>
        <w:t xml:space="preserve">różnych </w:t>
      </w:r>
      <w:r w:rsidRPr="001D5112">
        <w:rPr>
          <w:rFonts w:cstheme="majorBidi"/>
        </w:rPr>
        <w:t xml:space="preserve">Uczestników Przedsięwzięcia </w:t>
      </w:r>
      <w:r w:rsidR="005F5A88" w:rsidRPr="001D5112">
        <w:rPr>
          <w:rFonts w:cstheme="majorBidi"/>
        </w:rPr>
        <w:t xml:space="preserve">konkurencyjnych </w:t>
      </w:r>
      <w:r w:rsidRPr="001D5112">
        <w:rPr>
          <w:rFonts w:cstheme="majorBidi"/>
        </w:rPr>
        <w:t>Rozwiązań</w:t>
      </w:r>
      <w:r w:rsidR="005F5A88" w:rsidRPr="001D5112">
        <w:rPr>
          <w:rFonts w:cstheme="majorBidi"/>
        </w:rPr>
        <w:t>,</w:t>
      </w:r>
    </w:p>
    <w:p w14:paraId="3F5AD2AA" w14:textId="03C247C4" w:rsidR="00AF2930" w:rsidRPr="001D5112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 xml:space="preserve">zapewnianie na kolejnych etapach Przedsięwzięcia </w:t>
      </w:r>
      <w:r w:rsidR="00CD3C4E" w:rsidRPr="001D5112">
        <w:rPr>
          <w:rFonts w:cstheme="majorBidi"/>
        </w:rPr>
        <w:t>finansowani</w:t>
      </w:r>
      <w:r w:rsidRPr="001D5112">
        <w:rPr>
          <w:rFonts w:cstheme="majorBidi"/>
        </w:rPr>
        <w:t>a</w:t>
      </w:r>
      <w:r w:rsidR="00CD3C4E" w:rsidRPr="001D5112">
        <w:rPr>
          <w:rFonts w:cstheme="majorBidi"/>
        </w:rPr>
        <w:t xml:space="preserve"> prac nad tym</w:t>
      </w:r>
      <w:r w:rsidRPr="001D5112">
        <w:rPr>
          <w:rFonts w:cstheme="majorBidi"/>
        </w:rPr>
        <w:t xml:space="preserve"> Rozwiązani</w:t>
      </w:r>
      <w:r w:rsidR="00B916C6" w:rsidRPr="001D5112">
        <w:rPr>
          <w:rFonts w:cstheme="majorBidi"/>
        </w:rPr>
        <w:t>e</w:t>
      </w:r>
      <w:r w:rsidRPr="001D5112">
        <w:rPr>
          <w:rFonts w:cstheme="majorBidi"/>
        </w:rPr>
        <w:t>m</w:t>
      </w:r>
      <w:r w:rsidR="00CD3C4E" w:rsidRPr="001D5112">
        <w:rPr>
          <w:rFonts w:cstheme="majorBidi"/>
        </w:rPr>
        <w:t xml:space="preserve">, które </w:t>
      </w:r>
      <w:r w:rsidR="00014616" w:rsidRPr="001D5112">
        <w:rPr>
          <w:rFonts w:cstheme="majorBidi"/>
        </w:rPr>
        <w:t xml:space="preserve">na podstawie prowadzonych przez Centrum w trakcie </w:t>
      </w:r>
      <w:r w:rsidR="00B916C6" w:rsidRPr="001D5112">
        <w:rPr>
          <w:rFonts w:cstheme="majorBidi"/>
        </w:rPr>
        <w:t>jego</w:t>
      </w:r>
      <w:r w:rsidR="00014616" w:rsidRPr="001D5112">
        <w:rPr>
          <w:rFonts w:cstheme="majorBidi"/>
        </w:rPr>
        <w:t xml:space="preserve"> rozwoju</w:t>
      </w:r>
      <w:r w:rsidRPr="001D5112">
        <w:rPr>
          <w:rFonts w:cstheme="majorBidi"/>
        </w:rPr>
        <w:t xml:space="preserve"> ocen,</w:t>
      </w:r>
      <w:r w:rsidR="00014616" w:rsidRPr="001D5112">
        <w:rPr>
          <w:rFonts w:cstheme="majorBidi"/>
        </w:rPr>
        <w:t xml:space="preserve"> </w:t>
      </w:r>
      <w:r w:rsidR="00CD3C4E" w:rsidRPr="001D5112">
        <w:rPr>
          <w:rFonts w:cstheme="majorBidi"/>
        </w:rPr>
        <w:t>przejawia zgodnie z określonymi przez NCBR Kryteriami największy potencjał.</w:t>
      </w:r>
    </w:p>
    <w:p w14:paraId="1EDF5C6A" w14:textId="72AC42E2" w:rsidR="0077196B" w:rsidRPr="001D511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1D5112">
        <w:t>[</w:t>
      </w:r>
      <w:r w:rsidRPr="001D5112">
        <w:rPr>
          <w:b/>
        </w:rPr>
        <w:t xml:space="preserve">Cel </w:t>
      </w:r>
      <w:r w:rsidR="00AF2930" w:rsidRPr="001D5112">
        <w:rPr>
          <w:b/>
        </w:rPr>
        <w:t>strategiczny</w:t>
      </w:r>
      <w:r w:rsidR="002940AA" w:rsidRPr="001D5112">
        <w:rPr>
          <w:b/>
        </w:rPr>
        <w:t xml:space="preserve"> </w:t>
      </w:r>
      <w:r w:rsidR="0077196B" w:rsidRPr="001D5112">
        <w:rPr>
          <w:b/>
        </w:rPr>
        <w:t>Przedsięwzięcia</w:t>
      </w:r>
      <w:r w:rsidRPr="001D5112">
        <w:t xml:space="preserve">] </w:t>
      </w:r>
      <w:r w:rsidR="00624315" w:rsidRPr="001D5112">
        <w:t xml:space="preserve">Celem </w:t>
      </w:r>
      <w:r w:rsidR="00AF2930" w:rsidRPr="001D5112">
        <w:t>s</w:t>
      </w:r>
      <w:r w:rsidR="00F04FFF" w:rsidRPr="001D5112">
        <w:t xml:space="preserve">trategicznym </w:t>
      </w:r>
      <w:r w:rsidR="00624315" w:rsidRPr="001D5112">
        <w:t xml:space="preserve">Przedsięwzięcia jest </w:t>
      </w:r>
      <w:r w:rsidR="00980BDB" w:rsidRPr="001D5112">
        <w:t>stymulowanie – na zasadach rynkowych</w:t>
      </w:r>
      <w:r w:rsidR="00F8489D" w:rsidRPr="001D5112">
        <w:t xml:space="preserve"> </w:t>
      </w:r>
      <w:r w:rsidR="00345633" w:rsidRPr="001D5112">
        <w:t xml:space="preserve">i </w:t>
      </w:r>
      <w:r w:rsidR="00F8489D" w:rsidRPr="001D5112">
        <w:t>z</w:t>
      </w:r>
      <w:r w:rsidR="006E2B92" w:rsidRPr="001D5112">
        <w:t> </w:t>
      </w:r>
      <w:r w:rsidR="00F8489D" w:rsidRPr="001D5112">
        <w:t xml:space="preserve">wykorzystaniem zamówień publicznych </w:t>
      </w:r>
      <w:r w:rsidR="00980BDB" w:rsidRPr="001D5112">
        <w:t>–</w:t>
      </w:r>
      <w:r w:rsidR="00F8489D" w:rsidRPr="001D5112">
        <w:t xml:space="preserve"> </w:t>
      </w:r>
      <w:r w:rsidR="00980BDB" w:rsidRPr="001D5112">
        <w:t xml:space="preserve">rozwoju </w:t>
      </w:r>
      <w:r w:rsidR="00F8489D" w:rsidRPr="001D5112">
        <w:t xml:space="preserve">innowacji </w:t>
      </w:r>
      <w:r w:rsidR="00980BDB" w:rsidRPr="001D5112">
        <w:t xml:space="preserve">w obszarze </w:t>
      </w:r>
      <w:r w:rsidR="0026441C" w:rsidRPr="001D5112">
        <w:rPr>
          <w:rFonts w:cstheme="majorBidi"/>
        </w:rPr>
        <w:t xml:space="preserve">systemów </w:t>
      </w:r>
      <w:r w:rsidR="000D0E82">
        <w:rPr>
          <w:rFonts w:cstheme="majorBidi"/>
        </w:rPr>
        <w:t xml:space="preserve">retencji </w:t>
      </w:r>
      <w:r w:rsidR="00416C25">
        <w:rPr>
          <w:rFonts w:cstheme="majorBidi"/>
        </w:rPr>
        <w:t xml:space="preserve">i oczyszczania </w:t>
      </w:r>
      <w:r w:rsidR="000D0E82">
        <w:rPr>
          <w:rFonts w:cstheme="majorBidi"/>
        </w:rPr>
        <w:t>wody</w:t>
      </w:r>
      <w:r w:rsidR="00FF1C34" w:rsidRPr="001D5112">
        <w:t>,</w:t>
      </w:r>
      <w:r w:rsidR="00980BDB" w:rsidRPr="001D5112">
        <w:t xml:space="preserve"> które </w:t>
      </w:r>
      <w:r w:rsidR="00014616" w:rsidRPr="001D5112">
        <w:t xml:space="preserve">to innowacje </w:t>
      </w:r>
      <w:r w:rsidR="00980BDB" w:rsidRPr="001D5112">
        <w:t xml:space="preserve">pozwolą </w:t>
      </w:r>
      <w:r w:rsidR="00565F75" w:rsidRPr="001D5112">
        <w:t xml:space="preserve">na </w:t>
      </w:r>
      <w:r w:rsidR="00A407CE" w:rsidRPr="001D5112">
        <w:rPr>
          <w:rFonts w:cstheme="majorBidi"/>
        </w:rPr>
        <w:t>najbardziej efektywne pod względem kosztowym</w:t>
      </w:r>
      <w:r w:rsidR="004A787B" w:rsidRPr="001D5112">
        <w:t xml:space="preserve"> i </w:t>
      </w:r>
      <w:r w:rsidR="00A407CE" w:rsidRPr="001D5112">
        <w:rPr>
          <w:rFonts w:cstheme="majorBidi"/>
        </w:rPr>
        <w:t>technicznym</w:t>
      </w:r>
      <w:r w:rsidR="0026441C" w:rsidRPr="001D5112">
        <w:rPr>
          <w:rFonts w:cstheme="majorBidi"/>
        </w:rPr>
        <w:t xml:space="preserve"> zapewnianie </w:t>
      </w:r>
      <w:r w:rsidR="000D0E82">
        <w:rPr>
          <w:rFonts w:cstheme="majorBidi"/>
        </w:rPr>
        <w:t>efektywnego wykorzystania wody opadowej</w:t>
      </w:r>
      <w:r w:rsidR="00345633" w:rsidRPr="001D5112">
        <w:t>.</w:t>
      </w:r>
    </w:p>
    <w:p w14:paraId="2877D600" w14:textId="0AA36210" w:rsidR="0077196B" w:rsidRPr="001D511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>Cel partykularny NCBR</w:t>
      </w:r>
      <w:r w:rsidRPr="001D5112">
        <w:rPr>
          <w:rFonts w:cstheme="majorBidi"/>
        </w:rPr>
        <w:t xml:space="preserve">] </w:t>
      </w:r>
      <w:r w:rsidR="002510BB" w:rsidRPr="001D5112">
        <w:rPr>
          <w:rFonts w:cstheme="majorBidi"/>
        </w:rPr>
        <w:t>Przedsięwzięci</w:t>
      </w:r>
      <w:r w:rsidR="00705916" w:rsidRPr="001D5112">
        <w:rPr>
          <w:rFonts w:cstheme="majorBidi"/>
        </w:rPr>
        <w:t>e</w:t>
      </w:r>
      <w:r w:rsidR="002510BB" w:rsidRPr="001D5112">
        <w:rPr>
          <w:rFonts w:cstheme="majorBidi"/>
        </w:rPr>
        <w:t xml:space="preserve"> </w:t>
      </w:r>
      <w:r w:rsidR="00705916" w:rsidRPr="001D5112">
        <w:rPr>
          <w:rFonts w:cstheme="majorBidi"/>
        </w:rPr>
        <w:t>służy</w:t>
      </w:r>
      <w:r w:rsidR="002510BB" w:rsidRPr="001D5112">
        <w:rPr>
          <w:rFonts w:cstheme="majorBidi"/>
        </w:rPr>
        <w:t xml:space="preserve"> </w:t>
      </w:r>
      <w:r w:rsidR="00345633" w:rsidRPr="001D5112">
        <w:rPr>
          <w:rFonts w:cstheme="majorBidi"/>
        </w:rPr>
        <w:t>osiągnięciu</w:t>
      </w:r>
      <w:r w:rsidR="00705916" w:rsidRPr="001D5112">
        <w:rPr>
          <w:rFonts w:cstheme="majorBidi"/>
        </w:rPr>
        <w:t xml:space="preserve"> </w:t>
      </w:r>
      <w:r w:rsidR="002510BB" w:rsidRPr="001D5112">
        <w:rPr>
          <w:rFonts w:cstheme="majorBidi"/>
        </w:rPr>
        <w:t xml:space="preserve">celów NCBR </w:t>
      </w:r>
      <w:r w:rsidR="00705916" w:rsidRPr="001D5112">
        <w:rPr>
          <w:rFonts w:cstheme="majorBidi"/>
        </w:rPr>
        <w:t xml:space="preserve">w ramach projektu POIR.04.01.03-00-0001/20-00 oraz </w:t>
      </w:r>
      <w:r w:rsidR="009D4DF9" w:rsidRPr="001D5112">
        <w:rPr>
          <w:rFonts w:cstheme="majorBidi"/>
        </w:rPr>
        <w:t>realizacji zadań</w:t>
      </w:r>
      <w:r w:rsidR="00705916" w:rsidRPr="001D5112">
        <w:rPr>
          <w:rFonts w:cstheme="majorBidi"/>
        </w:rPr>
        <w:t xml:space="preserve"> ustawowych N</w:t>
      </w:r>
      <w:r w:rsidR="005F5A88" w:rsidRPr="001D5112">
        <w:rPr>
          <w:rFonts w:cstheme="majorBidi"/>
        </w:rPr>
        <w:t>C</w:t>
      </w:r>
      <w:r w:rsidR="00705916" w:rsidRPr="001D5112">
        <w:rPr>
          <w:rFonts w:cstheme="majorBidi"/>
        </w:rPr>
        <w:t xml:space="preserve">BR </w:t>
      </w:r>
      <w:r w:rsidR="002510BB" w:rsidRPr="001D5112">
        <w:rPr>
          <w:rFonts w:cstheme="majorBidi"/>
        </w:rPr>
        <w:t xml:space="preserve">w zakresie zapewniania </w:t>
      </w:r>
      <w:r w:rsidR="002510BB" w:rsidRPr="001D5112">
        <w:rPr>
          <w:rFonts w:cstheme="majorBidi"/>
        </w:rPr>
        <w:lastRenderedPageBreak/>
        <w:t>finansowania prac badawczo-rozwojowych</w:t>
      </w:r>
      <w:r w:rsidR="00705916" w:rsidRPr="001D5112">
        <w:rPr>
          <w:rFonts w:cstheme="majorBidi"/>
        </w:rPr>
        <w:t xml:space="preserve"> i wspierania ich transferu do gospodarki, przy </w:t>
      </w:r>
      <w:r w:rsidRPr="001D5112">
        <w:rPr>
          <w:rFonts w:cstheme="majorBidi"/>
        </w:rPr>
        <w:t>jednoczesn</w:t>
      </w:r>
      <w:r w:rsidR="004A787B" w:rsidRPr="001D5112">
        <w:rPr>
          <w:rFonts w:cstheme="majorBidi"/>
        </w:rPr>
        <w:t xml:space="preserve">ym </w:t>
      </w:r>
      <w:r w:rsidR="000B7C58" w:rsidRPr="001D5112">
        <w:rPr>
          <w:rFonts w:cstheme="majorBidi"/>
        </w:rPr>
        <w:t>wprowadzeniu</w:t>
      </w:r>
      <w:r w:rsidR="002510BB" w:rsidRPr="001D5112">
        <w:rPr>
          <w:rFonts w:cstheme="majorBidi"/>
        </w:rPr>
        <w:t xml:space="preserve"> udział</w:t>
      </w:r>
      <w:r w:rsidR="00705916" w:rsidRPr="001D5112">
        <w:rPr>
          <w:rFonts w:cstheme="majorBidi"/>
        </w:rPr>
        <w:t>u</w:t>
      </w:r>
      <w:r w:rsidR="002510BB" w:rsidRPr="001D5112">
        <w:rPr>
          <w:rFonts w:cstheme="majorBidi"/>
        </w:rPr>
        <w:t xml:space="preserve"> </w:t>
      </w:r>
      <w:r w:rsidR="000B7C58" w:rsidRPr="001D5112">
        <w:rPr>
          <w:rFonts w:cstheme="majorBidi"/>
        </w:rPr>
        <w:t xml:space="preserve">Centrum </w:t>
      </w:r>
      <w:r w:rsidR="002510BB" w:rsidRPr="001D5112">
        <w:rPr>
          <w:rFonts w:cstheme="majorBidi"/>
        </w:rPr>
        <w:t xml:space="preserve">w </w:t>
      </w:r>
      <w:r w:rsidR="00D319E4" w:rsidRPr="001D5112">
        <w:rPr>
          <w:rFonts w:cstheme="majorBidi"/>
        </w:rPr>
        <w:t>korzyściach</w:t>
      </w:r>
      <w:r w:rsidR="002510BB" w:rsidRPr="001D5112">
        <w:rPr>
          <w:rFonts w:cstheme="majorBidi"/>
        </w:rPr>
        <w:t xml:space="preserve"> z </w:t>
      </w:r>
      <w:r w:rsidRPr="001D5112">
        <w:rPr>
          <w:rFonts w:cstheme="majorBidi"/>
        </w:rPr>
        <w:t>komercjalizacji opracowanych w</w:t>
      </w:r>
      <w:r w:rsidR="00345633" w:rsidRPr="001D5112">
        <w:rPr>
          <w:rFonts w:cstheme="majorBidi"/>
        </w:rPr>
        <w:t> </w:t>
      </w:r>
      <w:r w:rsidRPr="001D5112">
        <w:rPr>
          <w:rFonts w:cstheme="majorBidi"/>
        </w:rPr>
        <w:t>ramach Przedsięwzięcia</w:t>
      </w:r>
      <w:r w:rsidR="002510BB" w:rsidRPr="001D5112">
        <w:rPr>
          <w:rFonts w:cstheme="majorBidi"/>
        </w:rPr>
        <w:t xml:space="preserve"> </w:t>
      </w:r>
      <w:r w:rsidR="00640AED" w:rsidRPr="001D5112">
        <w:rPr>
          <w:rFonts w:cstheme="majorBidi"/>
        </w:rPr>
        <w:t>Rozwiązań</w:t>
      </w:r>
      <w:r w:rsidR="002510BB" w:rsidRPr="001D5112">
        <w:rPr>
          <w:rFonts w:cstheme="majorBidi"/>
        </w:rPr>
        <w:t>, któr</w:t>
      </w:r>
      <w:r w:rsidR="00747112" w:rsidRPr="001D5112">
        <w:rPr>
          <w:rFonts w:cstheme="majorBidi"/>
        </w:rPr>
        <w:t>e to korzyści</w:t>
      </w:r>
      <w:r w:rsidR="00D319E4" w:rsidRPr="001D5112">
        <w:rPr>
          <w:rFonts w:cstheme="majorBidi"/>
        </w:rPr>
        <w:t xml:space="preserve"> potencjalnie </w:t>
      </w:r>
      <w:r w:rsidR="00747112" w:rsidRPr="001D5112">
        <w:rPr>
          <w:rFonts w:cstheme="majorBidi"/>
        </w:rPr>
        <w:t>będą tworzyć</w:t>
      </w:r>
      <w:r w:rsidR="00D319E4" w:rsidRPr="001D5112">
        <w:rPr>
          <w:rFonts w:cstheme="majorBidi"/>
        </w:rPr>
        <w:t xml:space="preserve"> </w:t>
      </w:r>
      <w:r w:rsidR="00B4521E" w:rsidRPr="001D5112">
        <w:rPr>
          <w:rFonts w:cstheme="majorBidi"/>
        </w:rPr>
        <w:t>strumienie</w:t>
      </w:r>
      <w:r w:rsidR="00D319E4" w:rsidRPr="001D5112">
        <w:rPr>
          <w:rFonts w:cstheme="majorBidi"/>
        </w:rPr>
        <w:t xml:space="preserve"> </w:t>
      </w:r>
      <w:r w:rsidR="00345633" w:rsidRPr="001D5112">
        <w:rPr>
          <w:rFonts w:cstheme="majorBidi"/>
        </w:rPr>
        <w:t xml:space="preserve">przychodów </w:t>
      </w:r>
      <w:r w:rsidR="002510BB" w:rsidRPr="001D5112">
        <w:rPr>
          <w:rFonts w:cstheme="majorBidi"/>
        </w:rPr>
        <w:t>umożliwi</w:t>
      </w:r>
      <w:r w:rsidR="00D319E4" w:rsidRPr="001D5112">
        <w:rPr>
          <w:rFonts w:cstheme="majorBidi"/>
        </w:rPr>
        <w:t>ających</w:t>
      </w:r>
      <w:r w:rsidR="002510BB" w:rsidRPr="001D5112">
        <w:rPr>
          <w:rFonts w:cstheme="majorBidi"/>
        </w:rPr>
        <w:t xml:space="preserve"> finansowanie kolejnych działań NCBR</w:t>
      </w:r>
      <w:r w:rsidR="004A787B" w:rsidRPr="001D5112">
        <w:rPr>
          <w:rFonts w:cstheme="majorBidi"/>
        </w:rPr>
        <w:t>.</w:t>
      </w:r>
    </w:p>
    <w:p w14:paraId="41330739" w14:textId="6974B5A5" w:rsidR="00674B07" w:rsidRPr="001D5112" w:rsidRDefault="000B7C58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bookmarkStart w:id="20" w:name="_Hlk508987952"/>
      <w:r w:rsidRPr="001D5112">
        <w:t>[</w:t>
      </w:r>
      <w:r w:rsidRPr="001D5112">
        <w:rPr>
          <w:b/>
        </w:rPr>
        <w:t>Uzasadnienie Przedsięwzięcia</w:t>
      </w:r>
      <w:r w:rsidRPr="001D5112">
        <w:t xml:space="preserve">] </w:t>
      </w:r>
      <w:r w:rsidR="00E40D84" w:rsidRPr="001D5112">
        <w:t xml:space="preserve">Uzasadnieniem </w:t>
      </w:r>
      <w:r w:rsidR="009A0972" w:rsidRPr="001D5112">
        <w:t>wyboru zakresu tematycznego dla</w:t>
      </w:r>
      <w:r w:rsidR="00E40D84" w:rsidRPr="001D5112">
        <w:t xml:space="preserve"> Przedsięwzięcia jest ocena przeprowadzona przez NCBR</w:t>
      </w:r>
      <w:r w:rsidR="00345633" w:rsidRPr="001D5112">
        <w:t>, która wskazała</w:t>
      </w:r>
      <w:r w:rsidR="00E40D84" w:rsidRPr="001D5112">
        <w:t xml:space="preserve">, że </w:t>
      </w:r>
      <w:r w:rsidR="00B4521E" w:rsidRPr="001D5112">
        <w:rPr>
          <w:rFonts w:cstheme="majorBidi"/>
        </w:rPr>
        <w:t xml:space="preserve">systemy </w:t>
      </w:r>
      <w:r w:rsidR="000D0E82">
        <w:rPr>
          <w:rFonts w:cstheme="majorBidi"/>
        </w:rPr>
        <w:t>retencji wody</w:t>
      </w:r>
      <w:r w:rsidR="00A407CE" w:rsidRPr="001D5112">
        <w:rPr>
          <w:rFonts w:cstheme="majorBidi"/>
        </w:rPr>
        <w:t xml:space="preserve"> </w:t>
      </w:r>
      <w:r w:rsidR="00B625A7" w:rsidRPr="001D5112">
        <w:rPr>
          <w:rFonts w:cstheme="majorBidi"/>
        </w:rPr>
        <w:t xml:space="preserve">są </w:t>
      </w:r>
      <w:r w:rsidR="007F4DB2" w:rsidRPr="001D5112">
        <w:t>obszarem,</w:t>
      </w:r>
      <w:r w:rsidR="00E40D84" w:rsidRPr="001D5112">
        <w:t xml:space="preserve"> w którym krzyżują się </w:t>
      </w:r>
      <w:r w:rsidR="00345633" w:rsidRPr="001D5112">
        <w:t xml:space="preserve">istotne </w:t>
      </w:r>
      <w:r w:rsidR="00E40D84" w:rsidRPr="001D5112">
        <w:t xml:space="preserve">potrzeby </w:t>
      </w:r>
      <w:r w:rsidR="00027AAD" w:rsidRPr="001D5112">
        <w:t xml:space="preserve">technologiczne, </w:t>
      </w:r>
      <w:r w:rsidR="00E40D84" w:rsidRPr="001D5112">
        <w:t>społeczne</w:t>
      </w:r>
      <w:r w:rsidR="00345633" w:rsidRPr="001D5112">
        <w:t xml:space="preserve"> i klimatyczne oraz </w:t>
      </w:r>
      <w:r w:rsidR="00E40D84" w:rsidRPr="001D5112">
        <w:rPr>
          <w:rFonts w:cstheme="majorBidi"/>
        </w:rPr>
        <w:t>potencjał</w:t>
      </w:r>
      <w:r w:rsidR="00345633" w:rsidRPr="001D5112">
        <w:rPr>
          <w:rFonts w:cstheme="majorBidi"/>
        </w:rPr>
        <w:t>y</w:t>
      </w:r>
      <w:r w:rsidR="00E40D84" w:rsidRPr="001D5112">
        <w:rPr>
          <w:rFonts w:cstheme="majorBidi"/>
        </w:rPr>
        <w:t xml:space="preserve"> badawczo-rozwojowy </w:t>
      </w:r>
      <w:r w:rsidR="00345633" w:rsidRPr="001D5112">
        <w:rPr>
          <w:rFonts w:cstheme="majorBidi"/>
        </w:rPr>
        <w:t xml:space="preserve">i </w:t>
      </w:r>
      <w:r w:rsidR="00E40D84" w:rsidRPr="001D5112">
        <w:rPr>
          <w:rFonts w:cstheme="majorBidi"/>
        </w:rPr>
        <w:t>komercyjny</w:t>
      </w:r>
      <w:r w:rsidR="00B625A7" w:rsidRPr="001D5112">
        <w:rPr>
          <w:rFonts w:cstheme="majorBidi"/>
        </w:rPr>
        <w:t>:</w:t>
      </w:r>
    </w:p>
    <w:p w14:paraId="4472CB69" w14:textId="04E9A66F" w:rsidR="000D0E82" w:rsidRDefault="000D0E82" w:rsidP="00597F1C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potrzeby klimatyczne</w:t>
      </w:r>
      <w:r w:rsidRPr="001D5112">
        <w:rPr>
          <w:rFonts w:cstheme="majorBidi"/>
        </w:rPr>
        <w:t xml:space="preserve">: </w:t>
      </w:r>
      <w:r>
        <w:rPr>
          <w:rFonts w:cstheme="majorBidi"/>
        </w:rPr>
        <w:t>z</w:t>
      </w:r>
      <w:r w:rsidRPr="000D0E82">
        <w:rPr>
          <w:rFonts w:cstheme="majorBidi"/>
        </w:rPr>
        <w:t>miany klimatyczne, postępujące problemy z gospodarką wodno-kanalizacyjną na terenie Polski, stwarzają konieczność tworzenia systemów opierających się na kilkukrotnym wykorzystaniu wody deszczowej na cele potrzeb ludzi, środowiska i gospodarki</w:t>
      </w:r>
      <w:r w:rsidR="00E22F0C">
        <w:rPr>
          <w:rFonts w:cstheme="majorBidi"/>
        </w:rPr>
        <w:t>;</w:t>
      </w:r>
      <w:r w:rsidR="00416C25">
        <w:rPr>
          <w:rFonts w:cstheme="majorBidi"/>
        </w:rPr>
        <w:t xml:space="preserve"> dodatkowo systemy obiegu zamkniętego zmniejszają ilość wody i ścieków wymagających oczyszczenia lub trafiających w formie skażonej do środowiska</w:t>
      </w:r>
      <w:r w:rsidR="00E22F0C">
        <w:rPr>
          <w:rFonts w:cstheme="majorBidi"/>
        </w:rPr>
        <w:t xml:space="preserve">; </w:t>
      </w:r>
      <w:r w:rsidR="003B7860">
        <w:rPr>
          <w:rFonts w:cstheme="majorBidi"/>
        </w:rPr>
        <w:t xml:space="preserve">coraz rzadsze i coraz intensywniejsze jednostkowo opady; </w:t>
      </w:r>
      <w:r w:rsidR="00E22F0C">
        <w:rPr>
          <w:rFonts w:cstheme="majorBidi"/>
        </w:rPr>
        <w:t xml:space="preserve">istnieje </w:t>
      </w:r>
      <w:r w:rsidR="004A2285">
        <w:rPr>
          <w:rFonts w:cstheme="majorBidi"/>
        </w:rPr>
        <w:t xml:space="preserve">także </w:t>
      </w:r>
      <w:r w:rsidR="00E22F0C">
        <w:rPr>
          <w:rFonts w:cstheme="majorBidi"/>
        </w:rPr>
        <w:t>potrzeba zaradzenia wyczerpywaniu zapasów wody głębinowej i podskórnej</w:t>
      </w:r>
      <w:r>
        <w:rPr>
          <w:rFonts w:cstheme="majorBidi"/>
        </w:rPr>
        <w:t>;</w:t>
      </w:r>
    </w:p>
    <w:p w14:paraId="36DAC15D" w14:textId="4C9C93F3" w:rsidR="000D0E82" w:rsidRPr="000D0E82" w:rsidRDefault="000D0E82" w:rsidP="00597F1C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potrzeby technologiczne</w:t>
      </w:r>
      <w:r w:rsidRPr="001D5112">
        <w:rPr>
          <w:rFonts w:cstheme="majorBidi"/>
        </w:rPr>
        <w:t xml:space="preserve">: </w:t>
      </w:r>
      <w:r>
        <w:rPr>
          <w:rFonts w:cstheme="majorBidi"/>
        </w:rPr>
        <w:t>o</w:t>
      </w:r>
      <w:r w:rsidRPr="000D0E82">
        <w:rPr>
          <w:rFonts w:cstheme="majorBidi"/>
        </w:rPr>
        <w:t>szczędne oraz kilkukrotne wykorzystanie dostępnej wody z opadów deszczu stwarza szanse na prawidłowe gospodarowanie wodami głębinowymi. Magazynowanie wody opadowej, oczyszczanie ścieków oraz odprowadzanie oczyszczonej wody z ścieków do gruntu pozwoli na odpowiednie gospodarowanie wodą zgodnie z założeniami gospodarki obiegu zamkniętego, a także pozwoli na ochronę środowiska naturalnego oraz ograniczy konieczność budowy rozległej i kosztownej infrastruktury kanalizacyjnej i przeciwpowodziowej</w:t>
      </w:r>
      <w:r>
        <w:rPr>
          <w:rFonts w:cstheme="majorBidi"/>
        </w:rPr>
        <w:t>;</w:t>
      </w:r>
    </w:p>
    <w:p w14:paraId="30B9C24B" w14:textId="0184AFAC" w:rsidR="000D0E82" w:rsidRDefault="000D0E82" w:rsidP="000D0E82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>
        <w:rPr>
          <w:rFonts w:cstheme="majorBidi"/>
          <w:b/>
          <w:bCs/>
        </w:rPr>
        <w:t xml:space="preserve">potrzeby społeczne: </w:t>
      </w:r>
      <w:r w:rsidRPr="000D0E82">
        <w:rPr>
          <w:rFonts w:cstheme="majorBidi"/>
        </w:rPr>
        <w:t>rosnące ceny wody wodociągowej</w:t>
      </w:r>
      <w:r>
        <w:rPr>
          <w:rFonts w:cstheme="majorBidi"/>
        </w:rPr>
        <w:t>, cykliczne ograniczenie dostępności wody dla celów użytkowych</w:t>
      </w:r>
      <w:r w:rsidR="00FC5AAA">
        <w:rPr>
          <w:rFonts w:cstheme="majorBidi"/>
        </w:rPr>
        <w:t xml:space="preserve"> oraz zamieszkanie przez część społeczeństwa poza zasięgiem infrastruktury wodociągowo-kanalizacyjnej</w:t>
      </w:r>
      <w:r>
        <w:rPr>
          <w:rFonts w:cstheme="majorBidi"/>
        </w:rPr>
        <w:t>;</w:t>
      </w:r>
    </w:p>
    <w:p w14:paraId="16E22324" w14:textId="308BA93B" w:rsidR="00674B07" w:rsidRPr="009A5F0C" w:rsidRDefault="00674B07" w:rsidP="009A5F0C">
      <w:pPr>
        <w:pStyle w:val="Akapitzlist"/>
        <w:numPr>
          <w:ilvl w:val="1"/>
          <w:numId w:val="13"/>
        </w:numPr>
        <w:spacing w:after="0" w:line="240" w:lineRule="auto"/>
        <w:ind w:left="1134" w:hanging="283"/>
        <w:jc w:val="both"/>
        <w:rPr>
          <w:rFonts w:ascii="Calibri" w:hAnsi="Calibri" w:cs="Calibri"/>
        </w:rPr>
      </w:pPr>
      <w:r w:rsidRPr="003E143B">
        <w:rPr>
          <w:b/>
        </w:rPr>
        <w:t>potencjał badawczo-rozwojowy</w:t>
      </w:r>
      <w:r w:rsidRPr="000D0E82">
        <w:rPr>
          <w:rFonts w:cstheme="majorBidi"/>
        </w:rPr>
        <w:t xml:space="preserve">: </w:t>
      </w:r>
      <w:r w:rsidR="009E6EBC">
        <w:rPr>
          <w:rFonts w:ascii="Calibri" w:hAnsi="Calibri" w:cs="Calibri"/>
        </w:rPr>
        <w:t xml:space="preserve">badania nad technologią </w:t>
      </w:r>
      <w:r w:rsidR="009A5F0C">
        <w:rPr>
          <w:rFonts w:ascii="Calibri" w:hAnsi="Calibri" w:cs="Calibri"/>
        </w:rPr>
        <w:t>do retencjonowania i oczyszczania wody deszczowej</w:t>
      </w:r>
      <w:r w:rsidR="009E6EBC">
        <w:rPr>
          <w:rFonts w:ascii="Calibri" w:hAnsi="Calibri" w:cs="Calibri"/>
        </w:rPr>
        <w:t xml:space="preserve"> oraz jej wielokrotnego obiegu, badania nad systemem łączącym </w:t>
      </w:r>
      <w:r w:rsidR="009A5F0C">
        <w:rPr>
          <w:rFonts w:ascii="Calibri" w:hAnsi="Calibri" w:cs="Calibri"/>
        </w:rPr>
        <w:t>funkcjonalności i elementy, które nie są dostępne</w:t>
      </w:r>
      <w:r w:rsidR="009E6EBC">
        <w:rPr>
          <w:rFonts w:ascii="Calibri" w:hAnsi="Calibri" w:cs="Calibri"/>
        </w:rPr>
        <w:t xml:space="preserve"> na rynku</w:t>
      </w:r>
      <w:r w:rsidR="009A5F0C">
        <w:rPr>
          <w:rFonts w:ascii="Calibri" w:hAnsi="Calibri" w:cs="Calibri"/>
        </w:rPr>
        <w:t xml:space="preserve"> </w:t>
      </w:r>
      <w:r w:rsidR="009E6EBC">
        <w:rPr>
          <w:rFonts w:ascii="Calibri" w:hAnsi="Calibri" w:cs="Calibri"/>
        </w:rPr>
        <w:t xml:space="preserve">w </w:t>
      </w:r>
      <w:r w:rsidR="009A5F0C">
        <w:rPr>
          <w:rFonts w:ascii="Calibri" w:hAnsi="Calibri" w:cs="Calibri"/>
        </w:rPr>
        <w:t>postaci</w:t>
      </w:r>
      <w:r w:rsidR="009E6EBC">
        <w:rPr>
          <w:rFonts w:ascii="Calibri" w:hAnsi="Calibri" w:cs="Calibri"/>
        </w:rPr>
        <w:t xml:space="preserve"> kompleksowego rozwiązania</w:t>
      </w:r>
      <w:r w:rsidRPr="009A5F0C">
        <w:rPr>
          <w:rFonts w:ascii="Calibri" w:hAnsi="Calibri" w:cs="Calibri"/>
        </w:rPr>
        <w:t>;</w:t>
      </w:r>
    </w:p>
    <w:p w14:paraId="14A580C7" w14:textId="6CC8C5E2" w:rsidR="00674B07" w:rsidRPr="001D5112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potencjał komercyjny</w:t>
      </w:r>
      <w:r w:rsidRPr="001D5112">
        <w:rPr>
          <w:rFonts w:cstheme="majorBidi"/>
        </w:rPr>
        <w:t>:</w:t>
      </w:r>
      <w:r w:rsidR="000D0E82">
        <w:rPr>
          <w:rFonts w:cstheme="majorBidi"/>
        </w:rPr>
        <w:t xml:space="preserve"> problemy objęte wyzwaniem badawczym są </w:t>
      </w:r>
      <w:r w:rsidR="00FC5AAA">
        <w:rPr>
          <w:rFonts w:cstheme="majorBidi"/>
        </w:rPr>
        <w:t xml:space="preserve">w różnym stopniu </w:t>
      </w:r>
      <w:r w:rsidR="000D0E82">
        <w:rPr>
          <w:rFonts w:cstheme="majorBidi"/>
        </w:rPr>
        <w:t>wspólne praktycznie dla wszystkich społeczności na świ</w:t>
      </w:r>
      <w:r w:rsidR="00FC5AAA">
        <w:rPr>
          <w:rFonts w:cstheme="majorBidi"/>
        </w:rPr>
        <w:t>e</w:t>
      </w:r>
      <w:r w:rsidR="000D0E82">
        <w:rPr>
          <w:rFonts w:cstheme="majorBidi"/>
        </w:rPr>
        <w:t>cie</w:t>
      </w:r>
      <w:r w:rsidR="00FC5AAA">
        <w:rPr>
          <w:rFonts w:cstheme="majorBidi"/>
        </w:rPr>
        <w:t>, co oznacza, że rozwiązania stworzone w ramach Przedsięwzięcia mogą podjąć próbę konkurowania na rynku globalnym</w:t>
      </w:r>
      <w:r w:rsidRPr="001D5112">
        <w:t>.</w:t>
      </w:r>
    </w:p>
    <w:bookmarkEnd w:id="20"/>
    <w:p w14:paraId="42C59A80" w14:textId="06C86C2B" w:rsidR="00345633" w:rsidRPr="001D5112" w:rsidRDefault="00345633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>NCBR z uwzględnieniem powyższ</w:t>
      </w:r>
      <w:r w:rsidR="000B7C58" w:rsidRPr="001D5112">
        <w:rPr>
          <w:rFonts w:cstheme="majorBidi"/>
        </w:rPr>
        <w:t xml:space="preserve">ej oceny </w:t>
      </w:r>
      <w:r w:rsidR="002523F1" w:rsidRPr="001D5112">
        <w:rPr>
          <w:rFonts w:cstheme="majorBidi"/>
        </w:rPr>
        <w:t>oraz w oparciu o przeprowadzony dialog techniczny</w:t>
      </w:r>
      <w:r w:rsidRPr="001D5112">
        <w:rPr>
          <w:rFonts w:cstheme="majorBidi"/>
        </w:rPr>
        <w:t xml:space="preserve"> </w:t>
      </w:r>
      <w:r w:rsidR="00C13327" w:rsidRPr="001D5112">
        <w:rPr>
          <w:rFonts w:cstheme="majorBidi"/>
        </w:rPr>
        <w:t xml:space="preserve">(wstępne konsultacje rynkowe) </w:t>
      </w:r>
      <w:r w:rsidRPr="001D5112">
        <w:rPr>
          <w:rFonts w:cstheme="majorBidi"/>
        </w:rPr>
        <w:t xml:space="preserve">ustaliło, że </w:t>
      </w:r>
      <w:r w:rsidR="002523F1" w:rsidRPr="001D5112">
        <w:rPr>
          <w:rFonts w:cstheme="majorBidi"/>
        </w:rPr>
        <w:t xml:space="preserve">wybór przedmiotu oraz </w:t>
      </w:r>
      <w:r w:rsidR="000B7C58" w:rsidRPr="001D5112">
        <w:rPr>
          <w:rFonts w:cstheme="majorBidi"/>
        </w:rPr>
        <w:t xml:space="preserve">określenie </w:t>
      </w:r>
      <w:r w:rsidR="002523F1" w:rsidRPr="001D5112">
        <w:rPr>
          <w:rFonts w:cstheme="majorBidi"/>
        </w:rPr>
        <w:t xml:space="preserve">podstawowych wymagań </w:t>
      </w:r>
      <w:r w:rsidRPr="001D5112">
        <w:rPr>
          <w:rFonts w:cstheme="majorBidi"/>
        </w:rPr>
        <w:t xml:space="preserve">dotyczących </w:t>
      </w:r>
      <w:r w:rsidR="00D319E4" w:rsidRPr="001D5112">
        <w:rPr>
          <w:rFonts w:cstheme="majorBidi"/>
        </w:rPr>
        <w:t>Rozwiąza</w:t>
      </w:r>
      <w:r w:rsidR="00342169" w:rsidRPr="001D5112">
        <w:rPr>
          <w:rFonts w:cstheme="majorBidi"/>
        </w:rPr>
        <w:t>ń</w:t>
      </w:r>
      <w:r w:rsidRPr="001D5112">
        <w:rPr>
          <w:rFonts w:cstheme="majorBidi"/>
        </w:rPr>
        <w:t>, które mają powstać w ramach Przedsięwzięcia</w:t>
      </w:r>
      <w:r w:rsidR="002523F1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są zasadne</w:t>
      </w:r>
      <w:r w:rsidR="009A0972" w:rsidRPr="001D5112">
        <w:rPr>
          <w:rFonts w:cstheme="majorBidi"/>
        </w:rPr>
        <w:t xml:space="preserve"> dla osiągnięcia celów stawianych prze</w:t>
      </w:r>
      <w:r w:rsidR="6FC0F1D0" w:rsidRPr="001D5112">
        <w:rPr>
          <w:rFonts w:cstheme="majorBidi"/>
        </w:rPr>
        <w:t>d</w:t>
      </w:r>
      <w:r w:rsidR="009A0972" w:rsidRPr="001D5112">
        <w:rPr>
          <w:rFonts w:cstheme="majorBidi"/>
        </w:rPr>
        <w:t xml:space="preserve"> Przedsięwzięciem</w:t>
      </w:r>
      <w:r w:rsidRPr="001D5112">
        <w:rPr>
          <w:rFonts w:cstheme="majorBidi"/>
        </w:rPr>
        <w:t xml:space="preserve">, ponieważ </w:t>
      </w:r>
      <w:r w:rsidR="66149FD4" w:rsidRPr="001D5112">
        <w:t>potencjalni Uczestnicy Przedsięwzięcia dysponują potencjałem technologicznym do rozwoju, rozwiązania te są realne do osiągnięcia i służą zaspokojeniu konkretnych potrzeb</w:t>
      </w:r>
      <w:r w:rsidRPr="001D5112">
        <w:rPr>
          <w:rFonts w:cstheme="majorBidi"/>
        </w:rPr>
        <w:t>.</w:t>
      </w:r>
    </w:p>
    <w:p w14:paraId="637917A2" w14:textId="793723F9" w:rsidR="009A0972" w:rsidRPr="001D5112" w:rsidRDefault="002523F1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1D5112">
        <w:rPr>
          <w:rFonts w:cstheme="majorBidi"/>
        </w:rPr>
        <w:t xml:space="preserve">i </w:t>
      </w:r>
      <w:r w:rsidRPr="001D5112">
        <w:rPr>
          <w:rFonts w:cstheme="majorBidi"/>
        </w:rPr>
        <w:t xml:space="preserve">które jest dzielone pomiędzy NCBR a </w:t>
      </w:r>
      <w:r w:rsidR="00D15DB4" w:rsidRPr="001D5112">
        <w:rPr>
          <w:rFonts w:cstheme="majorBidi"/>
        </w:rPr>
        <w:t>Uczestników Przedsięwzięcia</w:t>
      </w:r>
      <w:r w:rsidR="00B60EA4" w:rsidRPr="001D5112">
        <w:rPr>
          <w:rFonts w:cstheme="majorBidi"/>
        </w:rPr>
        <w:t xml:space="preserve"> </w:t>
      </w:r>
      <w:r w:rsidR="006B33CC" w:rsidRPr="001D5112">
        <w:rPr>
          <w:rFonts w:cstheme="majorBidi"/>
        </w:rPr>
        <w:t xml:space="preserve">na zasadach opisanych w Umowie. Podział ten </w:t>
      </w:r>
      <w:r w:rsidR="00847350" w:rsidRPr="001D5112">
        <w:rPr>
          <w:rFonts w:cstheme="majorBidi"/>
        </w:rPr>
        <w:t>m.in.</w:t>
      </w:r>
      <w:r w:rsidR="009C3FDF" w:rsidRPr="001D5112">
        <w:rPr>
          <w:rFonts w:cstheme="majorBidi"/>
        </w:rPr>
        <w:t xml:space="preserve"> polega na uwzględnieniu </w:t>
      </w:r>
      <w:r w:rsidR="00E57B94">
        <w:rPr>
          <w:rFonts w:cstheme="majorBidi"/>
        </w:rPr>
        <w:t>określonej</w:t>
      </w:r>
      <w:r w:rsidR="00AD79A9" w:rsidRPr="001D5112">
        <w:rPr>
          <w:rFonts w:cstheme="majorBidi"/>
        </w:rPr>
        <w:t xml:space="preserve"> </w:t>
      </w:r>
      <w:r w:rsidR="00E57B94">
        <w:rPr>
          <w:rFonts w:cstheme="majorBidi"/>
        </w:rPr>
        <w:br/>
      </w:r>
      <w:r w:rsidR="00625B7D" w:rsidRPr="001D5112">
        <w:rPr>
          <w:rFonts w:cstheme="majorBidi"/>
        </w:rPr>
        <w:t xml:space="preserve">w </w:t>
      </w:r>
      <w:r w:rsidR="59033FFE" w:rsidRPr="001D5112">
        <w:rPr>
          <w:rFonts w:cstheme="majorBidi"/>
        </w:rPr>
        <w:t>Z</w:t>
      </w:r>
      <w:r w:rsidR="00A65A55" w:rsidRPr="001D5112">
        <w:rPr>
          <w:rFonts w:cstheme="majorBidi"/>
        </w:rPr>
        <w:t>ałączni</w:t>
      </w:r>
      <w:r w:rsidR="00625B7D" w:rsidRPr="001D5112">
        <w:rPr>
          <w:rFonts w:cstheme="majorBidi"/>
        </w:rPr>
        <w:t>ku nr 1</w:t>
      </w:r>
      <w:r w:rsidR="00883867" w:rsidRPr="001D5112">
        <w:rPr>
          <w:rFonts w:cstheme="majorBidi"/>
        </w:rPr>
        <w:t xml:space="preserve"> </w:t>
      </w:r>
      <w:r w:rsidR="00FA4798" w:rsidRPr="001D5112">
        <w:rPr>
          <w:rFonts w:cstheme="majorBidi"/>
        </w:rPr>
        <w:t xml:space="preserve">do Regulaminu </w:t>
      </w:r>
      <w:r w:rsidR="00625B7D" w:rsidRPr="001D5112">
        <w:rPr>
          <w:rFonts w:cstheme="majorBidi"/>
        </w:rPr>
        <w:t xml:space="preserve">Granicy Błędu, </w:t>
      </w:r>
      <w:r w:rsidR="00883867" w:rsidRPr="001D5112">
        <w:rPr>
          <w:rFonts w:cstheme="majorBidi"/>
        </w:rPr>
        <w:t xml:space="preserve">w zakresie </w:t>
      </w:r>
      <w:r w:rsidR="78CC3A28" w:rsidRPr="001D5112">
        <w:rPr>
          <w:rFonts w:cstheme="majorBidi"/>
        </w:rPr>
        <w:t xml:space="preserve">wyników </w:t>
      </w:r>
      <w:r w:rsidR="00883867" w:rsidRPr="001D5112">
        <w:rPr>
          <w:rFonts w:cstheme="majorBidi"/>
        </w:rPr>
        <w:t>osiąganych przez Uczestników Przedsięwzięcia</w:t>
      </w:r>
      <w:r w:rsidR="006B33CC" w:rsidRPr="001D5112">
        <w:rPr>
          <w:rFonts w:cstheme="majorBidi"/>
        </w:rPr>
        <w:t xml:space="preserve"> względem założeń </w:t>
      </w:r>
      <w:r w:rsidR="204E5BF5" w:rsidRPr="001D5112">
        <w:rPr>
          <w:rFonts w:cstheme="majorBidi"/>
        </w:rPr>
        <w:t>przedstawionych</w:t>
      </w:r>
      <w:r w:rsidR="006B33CC" w:rsidRPr="001D5112">
        <w:rPr>
          <w:rFonts w:cstheme="majorBidi"/>
        </w:rPr>
        <w:t xml:space="preserve"> w Wymaganiach i we Wniosku oraz Wyniku Prac Etapu I</w:t>
      </w:r>
      <w:r w:rsidRPr="001D5112">
        <w:rPr>
          <w:rFonts w:cstheme="majorBidi"/>
        </w:rPr>
        <w:t xml:space="preserve">. </w:t>
      </w:r>
      <w:r w:rsidR="000B7C58" w:rsidRPr="001D5112">
        <w:rPr>
          <w:rFonts w:cstheme="majorBidi"/>
        </w:rPr>
        <w:t>Środkami</w:t>
      </w:r>
      <w:r w:rsidR="009A0972" w:rsidRPr="001D5112">
        <w:rPr>
          <w:rFonts w:cstheme="majorBidi"/>
        </w:rPr>
        <w:t xml:space="preserve"> operacyjnymi służącymi </w:t>
      </w:r>
      <w:r w:rsidR="67B95244" w:rsidRPr="001D5112">
        <w:rPr>
          <w:rFonts w:cstheme="majorBidi"/>
        </w:rPr>
        <w:t xml:space="preserve">zminimalizowaniu </w:t>
      </w:r>
      <w:r w:rsidR="000B7C58" w:rsidRPr="001D5112">
        <w:rPr>
          <w:rFonts w:cstheme="majorBidi"/>
        </w:rPr>
        <w:t xml:space="preserve">wskazanego ryzyka </w:t>
      </w:r>
      <w:r w:rsidR="009A0972" w:rsidRPr="001D5112">
        <w:rPr>
          <w:rFonts w:cstheme="majorBidi"/>
        </w:rPr>
        <w:t xml:space="preserve">są </w:t>
      </w:r>
      <w:r w:rsidR="538ED24D" w:rsidRPr="001D5112">
        <w:rPr>
          <w:rFonts w:cstheme="majorBidi"/>
        </w:rPr>
        <w:t xml:space="preserve">ocena </w:t>
      </w:r>
      <w:r w:rsidR="009A0972" w:rsidRPr="001D5112">
        <w:rPr>
          <w:rFonts w:cstheme="majorBidi"/>
        </w:rPr>
        <w:t>i dialog techniczny</w:t>
      </w:r>
      <w:r w:rsidR="00E57B94">
        <w:rPr>
          <w:rFonts w:cstheme="majorBidi"/>
        </w:rPr>
        <w:t>,</w:t>
      </w:r>
      <w:r w:rsidR="00E57B94" w:rsidRPr="00E57B94">
        <w:rPr>
          <w:rFonts w:cstheme="majorBidi"/>
        </w:rPr>
        <w:t xml:space="preserve"> </w:t>
      </w:r>
      <w:r w:rsidR="00E57B94" w:rsidRPr="001D5112">
        <w:rPr>
          <w:rFonts w:cstheme="majorBidi"/>
        </w:rPr>
        <w:t>przeprowadzone przez NCBR</w:t>
      </w:r>
      <w:r w:rsidR="009A0972" w:rsidRPr="001D5112">
        <w:rPr>
          <w:rFonts w:cstheme="majorBidi"/>
        </w:rPr>
        <w:t xml:space="preserve">. Sposobem materialnym </w:t>
      </w:r>
      <w:r w:rsidR="000B7C58" w:rsidRPr="001D5112">
        <w:rPr>
          <w:rFonts w:cstheme="majorBidi"/>
        </w:rPr>
        <w:t xml:space="preserve">służącym </w:t>
      </w:r>
      <w:r w:rsidR="6A06E028" w:rsidRPr="001D5112">
        <w:rPr>
          <w:rFonts w:cstheme="majorBidi"/>
        </w:rPr>
        <w:t xml:space="preserve">zminimalizowaniu </w:t>
      </w:r>
      <w:r w:rsidR="000B7C58" w:rsidRPr="001D5112">
        <w:rPr>
          <w:rFonts w:cstheme="majorBidi"/>
        </w:rPr>
        <w:t xml:space="preserve">wskazanego ryzyka </w:t>
      </w:r>
      <w:r w:rsidR="009A0972" w:rsidRPr="001D5112">
        <w:rPr>
          <w:rFonts w:cstheme="majorBidi"/>
        </w:rPr>
        <w:t xml:space="preserve">jest </w:t>
      </w:r>
      <w:r w:rsidR="000B7C58" w:rsidRPr="001D5112">
        <w:rPr>
          <w:rFonts w:cstheme="majorBidi"/>
        </w:rPr>
        <w:t>uwzględnienie</w:t>
      </w:r>
      <w:r w:rsidR="00E57B94">
        <w:rPr>
          <w:rFonts w:cstheme="majorBidi"/>
        </w:rPr>
        <w:t>,</w:t>
      </w:r>
      <w:r w:rsidR="000B7C58" w:rsidRPr="001D5112">
        <w:rPr>
          <w:rFonts w:cstheme="majorBidi"/>
        </w:rPr>
        <w:t xml:space="preserve"> wśród</w:t>
      </w:r>
      <w:r w:rsidR="009A0972" w:rsidRPr="001D5112">
        <w:rPr>
          <w:rFonts w:cstheme="majorBidi"/>
        </w:rPr>
        <w:t xml:space="preserve"> </w:t>
      </w:r>
      <w:r w:rsidR="005CF5CF" w:rsidRPr="001D5112">
        <w:rPr>
          <w:rFonts w:cstheme="majorBidi"/>
        </w:rPr>
        <w:t>Wymagań</w:t>
      </w:r>
      <w:r w:rsidR="009A0972" w:rsidRPr="001D5112">
        <w:rPr>
          <w:rFonts w:cstheme="majorBidi"/>
        </w:rPr>
        <w:t xml:space="preserve"> i kierunków Przedsięwzięcia</w:t>
      </w:r>
      <w:r w:rsidR="00E57B94">
        <w:rPr>
          <w:rFonts w:cstheme="majorBidi"/>
        </w:rPr>
        <w:t>,</w:t>
      </w:r>
      <w:r w:rsidR="009A0972" w:rsidRPr="001D5112">
        <w:rPr>
          <w:rFonts w:cstheme="majorBidi"/>
        </w:rPr>
        <w:t xml:space="preserve"> wyników</w:t>
      </w:r>
      <w:r w:rsidR="000B7C58" w:rsidRPr="001D5112">
        <w:rPr>
          <w:rFonts w:cstheme="majorBidi"/>
        </w:rPr>
        <w:t xml:space="preserve"> i informacji wynikających z</w:t>
      </w:r>
      <w:r w:rsidR="009A0972" w:rsidRPr="001D5112">
        <w:rPr>
          <w:rFonts w:cstheme="majorBidi"/>
        </w:rPr>
        <w:t xml:space="preserve"> przeprowadzonej analizy i dialogu technicznego</w:t>
      </w:r>
      <w:r w:rsidR="00F8496B" w:rsidRPr="001D5112">
        <w:rPr>
          <w:rFonts w:cstheme="majorBidi"/>
        </w:rPr>
        <w:t xml:space="preserve"> oraz wymaganie od Uczestników Przedsięwzięcia </w:t>
      </w:r>
      <w:r w:rsidR="000930F4" w:rsidRPr="001D5112">
        <w:rPr>
          <w:rFonts w:cstheme="majorBidi"/>
        </w:rPr>
        <w:t xml:space="preserve">wiarygodności proponowanych Rozwiązań, a następnie – w razie zawarcia Umowy – </w:t>
      </w:r>
      <w:r w:rsidR="00F8496B" w:rsidRPr="001D5112">
        <w:rPr>
          <w:rFonts w:cstheme="majorBidi"/>
        </w:rPr>
        <w:t>należytej staranności i rzetelności w prowadzonych przez nich usługach badawczo-rozwojowych</w:t>
      </w:r>
      <w:r w:rsidR="009A0972" w:rsidRPr="001D5112">
        <w:rPr>
          <w:rFonts w:cstheme="majorBidi"/>
        </w:rPr>
        <w:t>.</w:t>
      </w:r>
    </w:p>
    <w:p w14:paraId="193DB8AF" w14:textId="27D903D2" w:rsidR="002523F1" w:rsidRPr="001D5112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1D5112">
        <w:rPr>
          <w:rFonts w:cstheme="majorBidi"/>
        </w:rPr>
        <w:lastRenderedPageBreak/>
        <w:t>Z </w:t>
      </w:r>
      <w:r w:rsidR="002523F1" w:rsidRPr="001D5112">
        <w:rPr>
          <w:rFonts w:cstheme="majorBidi"/>
        </w:rPr>
        <w:t>uwzględnieniem niepewności wynikającej</w:t>
      </w:r>
      <w:r w:rsidR="00DD4E56" w:rsidRPr="001D5112">
        <w:rPr>
          <w:rFonts w:cstheme="majorBidi"/>
        </w:rPr>
        <w:t xml:space="preserve"> </w:t>
      </w:r>
      <w:r w:rsidR="002523F1" w:rsidRPr="001D5112">
        <w:rPr>
          <w:rFonts w:cstheme="majorBidi"/>
        </w:rPr>
        <w:t>z ww. ryzyka</w:t>
      </w:r>
      <w:r w:rsidRPr="001D5112">
        <w:rPr>
          <w:rFonts w:cstheme="majorBidi"/>
        </w:rPr>
        <w:t xml:space="preserve"> niepowodzenia działania badawczo-rozwojowego</w:t>
      </w:r>
      <w:r w:rsidR="002523F1" w:rsidRPr="001D5112">
        <w:rPr>
          <w:rFonts w:cstheme="majorBidi"/>
        </w:rPr>
        <w:t xml:space="preserve">, </w:t>
      </w:r>
      <w:r w:rsidRPr="001D5112">
        <w:rPr>
          <w:rFonts w:cstheme="majorBidi"/>
        </w:rPr>
        <w:t xml:space="preserve">oczekiwanym </w:t>
      </w:r>
      <w:r w:rsidR="002523F1" w:rsidRPr="001D5112">
        <w:rPr>
          <w:rFonts w:cstheme="majorBidi"/>
        </w:rPr>
        <w:t>efektem:</w:t>
      </w:r>
    </w:p>
    <w:p w14:paraId="75E241B9" w14:textId="64470E64" w:rsidR="002523F1" w:rsidRPr="001D5112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1D5112">
        <w:rPr>
          <w:rFonts w:cstheme="majorBidi"/>
        </w:rPr>
        <w:t>,</w:t>
      </w:r>
    </w:p>
    <w:p w14:paraId="363B445D" w14:textId="1AE201FC" w:rsidR="00345633" w:rsidRPr="001D5112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D5112">
        <w:rPr>
          <w:rFonts w:cstheme="majorBidi"/>
        </w:rPr>
        <w:t xml:space="preserve">właściwym jest </w:t>
      </w:r>
      <w:r w:rsidR="006B0513" w:rsidRPr="001D5112">
        <w:rPr>
          <w:rFonts w:cstheme="majorBidi"/>
        </w:rPr>
        <w:t xml:space="preserve">uzyskanie przez NCBR </w:t>
      </w:r>
      <w:r w:rsidR="00D319E4" w:rsidRPr="001D5112">
        <w:rPr>
          <w:rFonts w:cstheme="majorBidi"/>
        </w:rPr>
        <w:t>Rozwiąza</w:t>
      </w:r>
      <w:r w:rsidR="00564219" w:rsidRPr="001D5112">
        <w:rPr>
          <w:rFonts w:cstheme="majorBidi"/>
        </w:rPr>
        <w:t>ń</w:t>
      </w:r>
      <w:r w:rsidR="00D319E4" w:rsidRPr="001D5112">
        <w:rPr>
          <w:rFonts w:cstheme="majorBidi"/>
        </w:rPr>
        <w:t xml:space="preserve"> w postaci </w:t>
      </w:r>
      <w:r w:rsidRPr="001D5112">
        <w:rPr>
          <w:rFonts w:cstheme="majorBidi"/>
        </w:rPr>
        <w:t xml:space="preserve">technologii adresującej zidentyfikowane potrzeby </w:t>
      </w:r>
      <w:r w:rsidR="00027AAD" w:rsidRPr="001D5112">
        <w:rPr>
          <w:rFonts w:cstheme="majorBidi"/>
        </w:rPr>
        <w:t xml:space="preserve">technologiczne, </w:t>
      </w:r>
      <w:r w:rsidRPr="001D5112">
        <w:rPr>
          <w:rFonts w:cstheme="majorBidi"/>
        </w:rPr>
        <w:t>społeczne i klimatyczne</w:t>
      </w:r>
      <w:r w:rsidR="00B97256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</w:t>
      </w:r>
      <w:r w:rsidR="009A0972" w:rsidRPr="001D5112">
        <w:rPr>
          <w:rFonts w:cstheme="majorBidi"/>
        </w:rPr>
        <w:t>zgodn</w:t>
      </w:r>
      <w:r w:rsidR="00AB53CD">
        <w:rPr>
          <w:rFonts w:cstheme="majorBidi"/>
        </w:rPr>
        <w:t>ych</w:t>
      </w:r>
      <w:r w:rsidR="009A0972" w:rsidRPr="001D5112">
        <w:rPr>
          <w:rFonts w:cstheme="majorBidi"/>
        </w:rPr>
        <w:t xml:space="preserve"> z przedstawionymi </w:t>
      </w:r>
      <w:r w:rsidR="1960D85A" w:rsidRPr="001D5112">
        <w:rPr>
          <w:rFonts w:cstheme="majorBidi"/>
        </w:rPr>
        <w:t>Wymaganiami</w:t>
      </w:r>
      <w:r w:rsidR="003E6DD8" w:rsidRPr="001D5112">
        <w:rPr>
          <w:rFonts w:cstheme="majorBidi"/>
        </w:rPr>
        <w:t xml:space="preserve"> </w:t>
      </w:r>
      <w:r w:rsidR="006B0513" w:rsidRPr="001D5112">
        <w:rPr>
          <w:rFonts w:cstheme="majorBidi"/>
        </w:rPr>
        <w:t xml:space="preserve">Obligatoryjnymi </w:t>
      </w:r>
      <w:r w:rsidRPr="001D5112">
        <w:rPr>
          <w:rFonts w:cstheme="majorBidi"/>
        </w:rPr>
        <w:t>oraz realizując</w:t>
      </w:r>
      <w:r w:rsidR="00B97256" w:rsidRPr="001D5112">
        <w:rPr>
          <w:rFonts w:cstheme="majorBidi"/>
        </w:rPr>
        <w:t>ych</w:t>
      </w:r>
      <w:r w:rsidRPr="001D5112">
        <w:rPr>
          <w:rFonts w:cstheme="majorBidi"/>
        </w:rPr>
        <w:t xml:space="preserve"> </w:t>
      </w:r>
      <w:r w:rsidR="006B0513" w:rsidRPr="001D5112">
        <w:rPr>
          <w:rFonts w:cstheme="majorBidi"/>
        </w:rPr>
        <w:t xml:space="preserve">ww. cele Przedsięwzięcia oraz </w:t>
      </w:r>
      <w:r w:rsidRPr="001D5112">
        <w:rPr>
          <w:rFonts w:cstheme="majorBidi"/>
        </w:rPr>
        <w:t>cel</w:t>
      </w:r>
      <w:r w:rsidR="006B0513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partykularn</w:t>
      </w:r>
      <w:r w:rsidR="006B0513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NCBR</w:t>
      </w:r>
      <w:r w:rsidR="00345633" w:rsidRPr="001D5112">
        <w:rPr>
          <w:rFonts w:cstheme="majorBidi"/>
        </w:rPr>
        <w:t>.</w:t>
      </w:r>
    </w:p>
    <w:p w14:paraId="18969152" w14:textId="49032311" w:rsidR="00E915E2" w:rsidRPr="001D5112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Przedsięwzięcie </w:t>
      </w:r>
      <w:r w:rsidR="0021085F" w:rsidRPr="001D5112">
        <w:rPr>
          <w:rFonts w:cstheme="majorBidi"/>
        </w:rPr>
        <w:t>jest realizowan</w:t>
      </w:r>
      <w:r w:rsidR="002B1873" w:rsidRPr="001D5112">
        <w:rPr>
          <w:rFonts w:cstheme="majorBidi"/>
        </w:rPr>
        <w:t>e</w:t>
      </w:r>
      <w:r w:rsidR="0021085F" w:rsidRPr="001D5112">
        <w:rPr>
          <w:rFonts w:cstheme="majorBidi"/>
        </w:rPr>
        <w:t xml:space="preserve"> </w:t>
      </w:r>
      <w:r w:rsidR="001E0B0E" w:rsidRPr="001D5112">
        <w:rPr>
          <w:rFonts w:cstheme="majorBidi"/>
        </w:rPr>
        <w:t xml:space="preserve">w </w:t>
      </w:r>
      <w:r w:rsidR="002940AA" w:rsidRPr="001D5112">
        <w:rPr>
          <w:rFonts w:cstheme="majorBidi"/>
        </w:rPr>
        <w:t>oparciu o tryb</w:t>
      </w:r>
      <w:r w:rsidR="001E0B0E" w:rsidRPr="001D5112">
        <w:rPr>
          <w:rFonts w:cstheme="majorBidi"/>
        </w:rPr>
        <w:t xml:space="preserve"> </w:t>
      </w:r>
      <w:r w:rsidR="00925F04" w:rsidRPr="001D5112">
        <w:rPr>
          <w:b/>
          <w:bCs/>
        </w:rPr>
        <w:t>Z</w:t>
      </w:r>
      <w:r w:rsidR="001208F9" w:rsidRPr="001D5112">
        <w:rPr>
          <w:rFonts w:cstheme="majorBidi"/>
          <w:b/>
          <w:bCs/>
        </w:rPr>
        <w:t>a</w:t>
      </w:r>
      <w:r w:rsidR="00925F04" w:rsidRPr="001D5112">
        <w:rPr>
          <w:rFonts w:cstheme="majorBidi"/>
          <w:b/>
          <w:bCs/>
        </w:rPr>
        <w:t>mówienia P</w:t>
      </w:r>
      <w:r w:rsidR="001208F9" w:rsidRPr="001D5112">
        <w:rPr>
          <w:rFonts w:cstheme="majorBidi"/>
          <w:b/>
          <w:bCs/>
        </w:rPr>
        <w:t>rzedkomercyjneg</w:t>
      </w:r>
      <w:r w:rsidR="00A807A1" w:rsidRPr="001D5112">
        <w:rPr>
          <w:rFonts w:cstheme="majorBidi"/>
          <w:b/>
          <w:bCs/>
        </w:rPr>
        <w:t xml:space="preserve">o </w:t>
      </w:r>
      <w:r w:rsidR="00A807A1" w:rsidRPr="001D5112">
        <w:rPr>
          <w:rFonts w:cstheme="majorBidi"/>
        </w:rPr>
        <w:t>(ang. Pre-commercial Procurement – PCP)</w:t>
      </w:r>
      <w:r w:rsidR="002940AA" w:rsidRPr="001D5112">
        <w:rPr>
          <w:rFonts w:cstheme="majorBidi"/>
        </w:rPr>
        <w:t xml:space="preserve">, z uwzględnieniem modyfikacji wskazanych w </w:t>
      </w:r>
      <w:r w:rsidR="00132C1F" w:rsidRPr="001D5112">
        <w:rPr>
          <w:rFonts w:cstheme="majorBidi"/>
        </w:rPr>
        <w:t>kolejnym punkcie tego</w:t>
      </w:r>
      <w:r w:rsidR="002940AA" w:rsidRPr="001D5112">
        <w:rPr>
          <w:rFonts w:cstheme="majorBidi"/>
        </w:rPr>
        <w:t xml:space="preserve"> dokumentu.</w:t>
      </w:r>
    </w:p>
    <w:p w14:paraId="51DDA344" w14:textId="77777777" w:rsidR="001C5625" w:rsidRPr="001D5112" w:rsidRDefault="008C0349" w:rsidP="00742F06">
      <w:pPr>
        <w:pStyle w:val="Nagwek2"/>
      </w:pPr>
      <w:bookmarkStart w:id="21" w:name="_Toc494180634"/>
      <w:bookmarkStart w:id="22" w:name="_Toc496261287"/>
      <w:bookmarkStart w:id="23" w:name="_Toc503862995"/>
      <w:bookmarkStart w:id="24" w:name="_Toc53762090"/>
      <w:bookmarkStart w:id="25" w:name="_Toc69201421"/>
      <w:bookmarkStart w:id="26" w:name="_Toc70262446"/>
      <w:bookmarkStart w:id="27" w:name="_Toc72275025"/>
      <w:bookmarkStart w:id="28" w:name="_Toc70488217"/>
      <w:r w:rsidRPr="001D5112">
        <w:t xml:space="preserve">Podstawy prawne prowadzenia </w:t>
      </w:r>
      <w:bookmarkEnd w:id="21"/>
      <w:r w:rsidR="00390FB3" w:rsidRPr="001D5112">
        <w:t>Przedsięwzięcia</w:t>
      </w:r>
      <w:r w:rsidRPr="001D5112">
        <w:t xml:space="preserve"> i Postępowania</w:t>
      </w:r>
      <w:bookmarkEnd w:id="22"/>
      <w:bookmarkEnd w:id="23"/>
      <w:bookmarkEnd w:id="24"/>
      <w:bookmarkEnd w:id="25"/>
      <w:bookmarkEnd w:id="26"/>
      <w:bookmarkEnd w:id="27"/>
      <w:bookmarkEnd w:id="28"/>
      <w:r w:rsidR="00011F84" w:rsidRPr="001D5112">
        <w:t xml:space="preserve"> </w:t>
      </w:r>
    </w:p>
    <w:p w14:paraId="6626E2D6" w14:textId="7D5DD557" w:rsidR="00E915E2" w:rsidRPr="001D5112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NCBR prowadzi </w:t>
      </w:r>
      <w:r w:rsidR="00390FB3" w:rsidRPr="001D5112">
        <w:rPr>
          <w:rFonts w:cstheme="majorHAnsi"/>
        </w:rPr>
        <w:t xml:space="preserve">Przedsięwzięcie </w:t>
      </w:r>
      <w:r w:rsidRPr="001D5112">
        <w:rPr>
          <w:rFonts w:cstheme="majorHAnsi"/>
        </w:rPr>
        <w:t>i Postępowanie</w:t>
      </w:r>
      <w:r w:rsidR="002940AA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na podstawie lub z uwzględnieniem</w:t>
      </w:r>
      <w:r w:rsidR="0004593F">
        <w:rPr>
          <w:rFonts w:cstheme="majorHAnsi"/>
        </w:rPr>
        <w:t xml:space="preserve"> w </w:t>
      </w:r>
      <w:r w:rsidR="00FF10D6" w:rsidRPr="001D5112">
        <w:rPr>
          <w:rFonts w:cstheme="majorHAnsi"/>
        </w:rPr>
        <w:t>szczególności</w:t>
      </w:r>
      <w:r w:rsidRPr="001D5112">
        <w:rPr>
          <w:rFonts w:cstheme="majorHAnsi"/>
        </w:rPr>
        <w:t>:</w:t>
      </w:r>
    </w:p>
    <w:p w14:paraId="7CD90AAC" w14:textId="3F7F16F8" w:rsidR="00796CF0" w:rsidRPr="001D5112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1D5112">
        <w:rPr>
          <w:rFonts w:cstheme="majorBidi"/>
        </w:rPr>
        <w:t>art. 11 ust. 1 pkt 3 Ustawy PZP</w:t>
      </w:r>
      <w:r w:rsidR="008C0349" w:rsidRPr="001D5112">
        <w:rPr>
          <w:rFonts w:cstheme="majorBidi"/>
        </w:rPr>
        <w:t>;</w:t>
      </w:r>
      <w:bookmarkStart w:id="29" w:name="_Hlk53778345"/>
      <w:bookmarkEnd w:id="29"/>
    </w:p>
    <w:p w14:paraId="2D7B6E02" w14:textId="0D8F7F43" w:rsidR="00FF10D6" w:rsidRPr="001D5112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1D5112">
        <w:rPr>
          <w:rFonts w:cstheme="majorHAnsi"/>
        </w:rPr>
        <w:t xml:space="preserve">art. 14 </w:t>
      </w:r>
      <w:r w:rsidR="003D67AB" w:rsidRPr="001D5112">
        <w:rPr>
          <w:rFonts w:cstheme="majorHAnsi"/>
        </w:rPr>
        <w:t>Dyrektywy 2014/24/UE</w:t>
      </w:r>
      <w:r w:rsidR="00FF10D6" w:rsidRPr="001D5112">
        <w:rPr>
          <w:rFonts w:cstheme="majorHAnsi"/>
        </w:rPr>
        <w:t>;</w:t>
      </w:r>
    </w:p>
    <w:p w14:paraId="48E0CD0A" w14:textId="5EE80CF6" w:rsidR="00796CF0" w:rsidRPr="001D5112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1D5112">
        <w:rPr>
          <w:rFonts w:cstheme="majorBidi"/>
        </w:rPr>
        <w:t xml:space="preserve">Ustawy </w:t>
      </w:r>
      <w:r w:rsidR="00CC1712" w:rsidRPr="001D5112">
        <w:rPr>
          <w:rFonts w:cstheme="majorBidi"/>
        </w:rPr>
        <w:t xml:space="preserve">z </w:t>
      </w:r>
      <w:r w:rsidRPr="001D5112">
        <w:rPr>
          <w:rFonts w:cstheme="majorBidi"/>
        </w:rPr>
        <w:t>o NCBR</w:t>
      </w:r>
      <w:r w:rsidR="004E334D" w:rsidRPr="001D5112">
        <w:rPr>
          <w:rFonts w:cstheme="majorBidi"/>
        </w:rPr>
        <w:t xml:space="preserve"> (</w:t>
      </w:r>
      <w:r w:rsidR="00331F73" w:rsidRPr="001D5112">
        <w:rPr>
          <w:rFonts w:cstheme="majorBidi"/>
        </w:rPr>
        <w:t>art. 3</w:t>
      </w:r>
      <w:r w:rsidR="000830CF" w:rsidRPr="001D5112">
        <w:rPr>
          <w:rFonts w:cstheme="majorBidi"/>
        </w:rPr>
        <w:t xml:space="preserve">0 </w:t>
      </w:r>
      <w:r w:rsidR="00331F73" w:rsidRPr="001D5112">
        <w:rPr>
          <w:rFonts w:cstheme="majorBidi"/>
        </w:rPr>
        <w:t>ust.</w:t>
      </w:r>
      <w:r w:rsidR="000830CF" w:rsidRPr="001D5112">
        <w:rPr>
          <w:rFonts w:cstheme="majorBidi"/>
        </w:rPr>
        <w:t xml:space="preserve"> 5 i 6</w:t>
      </w:r>
      <w:r w:rsidR="00D748BB" w:rsidRPr="001D5112">
        <w:rPr>
          <w:rFonts w:cstheme="majorBidi"/>
        </w:rPr>
        <w:t xml:space="preserve"> oraz ust. 1 pkt 1 i 2</w:t>
      </w:r>
      <w:r w:rsidR="004E334D" w:rsidRPr="001D5112">
        <w:rPr>
          <w:rFonts w:cstheme="majorBidi"/>
        </w:rPr>
        <w:t>)</w:t>
      </w:r>
      <w:r w:rsidR="000830CF" w:rsidRPr="001D5112">
        <w:rPr>
          <w:rFonts w:cstheme="majorBidi"/>
        </w:rPr>
        <w:t xml:space="preserve"> oraz § 2 pkt 2 Rozporządzenia MN</w:t>
      </w:r>
      <w:r w:rsidR="58E2AD27" w:rsidRPr="001D5112">
        <w:rPr>
          <w:rFonts w:cstheme="majorBidi"/>
        </w:rPr>
        <w:t>i</w:t>
      </w:r>
      <w:r w:rsidR="000830CF" w:rsidRPr="001D5112">
        <w:rPr>
          <w:rFonts w:cstheme="majorBidi"/>
        </w:rPr>
        <w:t>SW;</w:t>
      </w:r>
      <w:r w:rsidR="00DD4E56" w:rsidRPr="001D5112">
        <w:rPr>
          <w:rFonts w:cstheme="majorBidi"/>
        </w:rPr>
        <w:t xml:space="preserve"> </w:t>
      </w:r>
    </w:p>
    <w:p w14:paraId="7326D95D" w14:textId="48D88C5B" w:rsidR="00FC630B" w:rsidRPr="001D5112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>U</w:t>
      </w:r>
      <w:r w:rsidR="008C0349" w:rsidRPr="001D5112">
        <w:rPr>
          <w:rFonts w:cstheme="majorBidi"/>
        </w:rPr>
        <w:t>stawy o finansach publicznych;</w:t>
      </w:r>
    </w:p>
    <w:p w14:paraId="6F4830F7" w14:textId="19A3F7E5" w:rsidR="00796CF0" w:rsidRPr="001D5112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>Ustawy PWP</w:t>
      </w:r>
      <w:r w:rsidR="008C0349" w:rsidRPr="001D5112">
        <w:rPr>
          <w:rFonts w:cstheme="majorBidi"/>
        </w:rPr>
        <w:t>;</w:t>
      </w:r>
    </w:p>
    <w:p w14:paraId="2C58BCBF" w14:textId="16C42C34" w:rsidR="005E1FBB" w:rsidRPr="001D5112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 xml:space="preserve">Ustawy </w:t>
      </w:r>
      <w:r w:rsidR="009A0972" w:rsidRPr="001D5112">
        <w:rPr>
          <w:rFonts w:cstheme="majorBidi"/>
        </w:rPr>
        <w:t xml:space="preserve">o Prawie </w:t>
      </w:r>
      <w:r w:rsidRPr="001D5112">
        <w:rPr>
          <w:rFonts w:cstheme="majorBidi"/>
        </w:rPr>
        <w:t>A</w:t>
      </w:r>
      <w:r w:rsidR="009A0972" w:rsidRPr="001D5112">
        <w:rPr>
          <w:rFonts w:cstheme="majorBidi"/>
        </w:rPr>
        <w:t>utorskim</w:t>
      </w:r>
      <w:r w:rsidR="00491916" w:rsidRPr="001D5112">
        <w:rPr>
          <w:rFonts w:cstheme="majorBidi"/>
        </w:rPr>
        <w:t>.</w:t>
      </w:r>
    </w:p>
    <w:p w14:paraId="3F8B725C" w14:textId="0F5CE7C7" w:rsidR="00796CF0" w:rsidRPr="001D5112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</w:pPr>
      <w:r w:rsidRPr="001D5112">
        <w:rPr>
          <w:rFonts w:cstheme="majorBidi"/>
        </w:rPr>
        <w:t>Ustawy KC</w:t>
      </w:r>
      <w:r w:rsidR="00491916" w:rsidRPr="001D5112">
        <w:rPr>
          <w:rFonts w:cstheme="majorBidi"/>
        </w:rPr>
        <w:t>.</w:t>
      </w:r>
    </w:p>
    <w:p w14:paraId="759A1379" w14:textId="1FE96F39" w:rsidR="00E915E2" w:rsidRPr="001D5112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NCBR </w:t>
      </w:r>
      <w:r w:rsidR="00E509D8" w:rsidRPr="001D5112">
        <w:rPr>
          <w:rFonts w:cstheme="majorHAnsi"/>
        </w:rPr>
        <w:t xml:space="preserve">realizuje </w:t>
      </w:r>
      <w:r w:rsidR="00CE25AC" w:rsidRPr="001D5112">
        <w:rPr>
          <w:rFonts w:cstheme="majorHAnsi"/>
        </w:rPr>
        <w:t xml:space="preserve">Przedsięwzięcie </w:t>
      </w:r>
      <w:r w:rsidRPr="001D5112">
        <w:rPr>
          <w:rFonts w:cstheme="majorHAnsi"/>
        </w:rPr>
        <w:t>z uwzględnieniem</w:t>
      </w:r>
      <w:r w:rsidR="0021085F" w:rsidRPr="001D5112">
        <w:rPr>
          <w:rFonts w:cstheme="majorHAnsi"/>
        </w:rPr>
        <w:t xml:space="preserve"> zasad dotyczących prowadzenia Z</w:t>
      </w:r>
      <w:r w:rsidRPr="001D5112">
        <w:rPr>
          <w:rFonts w:cstheme="majorHAnsi"/>
        </w:rPr>
        <w:t xml:space="preserve">amówień </w:t>
      </w:r>
      <w:r w:rsidR="0021085F" w:rsidRPr="001D5112">
        <w:rPr>
          <w:rFonts w:cstheme="majorHAnsi"/>
        </w:rPr>
        <w:t>P</w:t>
      </w:r>
      <w:r w:rsidRPr="001D5112">
        <w:rPr>
          <w:rFonts w:cstheme="majorHAnsi"/>
        </w:rPr>
        <w:t>rzedkomercyjnych</w:t>
      </w:r>
      <w:r w:rsidR="0021085F" w:rsidRPr="001D5112">
        <w:rPr>
          <w:rFonts w:cstheme="majorHAnsi"/>
        </w:rPr>
        <w:t>,</w:t>
      </w:r>
      <w:r w:rsidRPr="001D5112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1D5112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Zasad ramowych</w:t>
      </w:r>
      <w:r w:rsidR="00761A85" w:rsidRPr="001D5112">
        <w:rPr>
          <w:rFonts w:cstheme="majorHAnsi"/>
        </w:rPr>
        <w:t xml:space="preserve"> dotyczących pomocy państwa na działalność badawczą, rozwojową i innowacyjną (2014/C 198/01)</w:t>
      </w:r>
      <w:r w:rsidR="0004269C" w:rsidRPr="001D5112">
        <w:rPr>
          <w:rFonts w:cstheme="majorHAnsi"/>
        </w:rPr>
        <w:t>, a w szczególności ich punktu 2.3.</w:t>
      </w:r>
      <w:r w:rsidRPr="001D5112">
        <w:rPr>
          <w:rFonts w:cstheme="majorHAnsi"/>
        </w:rPr>
        <w:t>;</w:t>
      </w:r>
    </w:p>
    <w:p w14:paraId="55E74D3B" w14:textId="50D8F1EC" w:rsidR="00501035" w:rsidRPr="001D5112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Komunikatu Komisji</w:t>
      </w:r>
      <w:r w:rsidR="00761A85" w:rsidRPr="001D5112">
        <w:rPr>
          <w:rFonts w:cstheme="majorHAnsi"/>
        </w:rPr>
        <w:t xml:space="preserve"> d</w:t>
      </w:r>
      <w:r w:rsidR="00761A85" w:rsidRPr="001D5112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1D5112">
        <w:rPr>
          <w:rFonts w:cstheme="majorHAnsi"/>
        </w:rPr>
        <w:t>.</w:t>
      </w:r>
    </w:p>
    <w:p w14:paraId="5D1A8350" w14:textId="336E50A0" w:rsidR="000B7C58" w:rsidRPr="001D5112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1D5112">
        <w:t xml:space="preserve">Z przyczyn uzasadnionych analizą NCBR, przebiegiem </w:t>
      </w:r>
      <w:r w:rsidR="00ED1581" w:rsidRPr="001D5112">
        <w:t>dialogu technicznego (</w:t>
      </w:r>
      <w:r w:rsidR="00131DAA" w:rsidRPr="001D5112">
        <w:t>wstępnych konsultacji rynkowych</w:t>
      </w:r>
      <w:r w:rsidR="00ED1581" w:rsidRPr="001D5112">
        <w:t xml:space="preserve">) </w:t>
      </w:r>
      <w:r w:rsidRPr="001D5112">
        <w:t xml:space="preserve">oraz możliwościami finansowymi NCBR, przyjęto następujące </w:t>
      </w:r>
      <w:r w:rsidR="00132C1F" w:rsidRPr="001D5112">
        <w:t xml:space="preserve">dopuszczalne </w:t>
      </w:r>
      <w:r w:rsidRPr="001D5112">
        <w:t xml:space="preserve">odstępstwa od </w:t>
      </w:r>
      <w:r w:rsidR="00132C1F" w:rsidRPr="001D5112">
        <w:t xml:space="preserve">podstawowego </w:t>
      </w:r>
      <w:r w:rsidRPr="001D5112">
        <w:t>modelu</w:t>
      </w:r>
      <w:r w:rsidR="00AB21D9" w:rsidRPr="001D5112">
        <w:t xml:space="preserve"> organizacji Zamówienia Przedkomercyjnego</w:t>
      </w:r>
      <w:r w:rsidRPr="001D5112">
        <w:t xml:space="preserve"> zaproponowanego w Komunikacie Komisji:</w:t>
      </w:r>
    </w:p>
    <w:p w14:paraId="74B06D99" w14:textId="6E03AC04" w:rsidR="00131DAA" w:rsidRPr="001D5112" w:rsidRDefault="00131DAA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1D5112">
        <w:t xml:space="preserve">Przedsięwzięcie ograniczono do dwóch etapów, odpowiadających rozwojowi Rozwiązania oraz stworzeniu Prototypu </w:t>
      </w:r>
      <w:r w:rsidR="007E2D9D">
        <w:t xml:space="preserve">w Działaniu 1 </w:t>
      </w:r>
      <w:r w:rsidRPr="001D5112">
        <w:t>oraz Demonstrator</w:t>
      </w:r>
      <w:r w:rsidR="007E2D9D">
        <w:t xml:space="preserve">ów dla </w:t>
      </w:r>
      <w:r w:rsidR="00B409D1">
        <w:t>obu</w:t>
      </w:r>
      <w:r w:rsidRPr="001D5112">
        <w:t xml:space="preserve"> </w:t>
      </w:r>
      <w:r w:rsidR="00A34897" w:rsidRPr="001D5112">
        <w:t>Działa</w:t>
      </w:r>
      <w:r w:rsidR="007E2D9D">
        <w:t>ń</w:t>
      </w:r>
      <w:r w:rsidRPr="001D5112">
        <w:t>,</w:t>
      </w:r>
    </w:p>
    <w:p w14:paraId="0DE8586D" w14:textId="59863D9E" w:rsidR="000B7C58" w:rsidRPr="001D5112" w:rsidRDefault="000B7C58" w:rsidP="0075542A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1D5112">
        <w:t xml:space="preserve">wydzielono w ramach </w:t>
      </w:r>
      <w:r w:rsidR="00B97256" w:rsidRPr="001D5112">
        <w:t>Przedsięwzięcia</w:t>
      </w:r>
      <w:r w:rsidRPr="001D5112">
        <w:t xml:space="preserve"> </w:t>
      </w:r>
      <w:r w:rsidR="00D748BB" w:rsidRPr="001D5112">
        <w:t>dwa</w:t>
      </w:r>
      <w:r w:rsidR="005D754D" w:rsidRPr="001D5112">
        <w:t xml:space="preserve">, </w:t>
      </w:r>
      <w:r w:rsidR="00FC5AAA">
        <w:t>jednocześnie</w:t>
      </w:r>
      <w:r w:rsidR="005D754D" w:rsidRPr="001D5112">
        <w:t xml:space="preserve"> realizowane</w:t>
      </w:r>
      <w:r w:rsidR="00EC79A2" w:rsidRPr="001D5112">
        <w:t xml:space="preserve"> </w:t>
      </w:r>
      <w:r w:rsidR="00E80A34" w:rsidRPr="001D5112">
        <w:t>Działania</w:t>
      </w:r>
      <w:r w:rsidRPr="001D5112">
        <w:t xml:space="preserve"> technologiczne: </w:t>
      </w:r>
      <w:r w:rsidR="00A34897" w:rsidRPr="001D5112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1D5112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1D5112">
        <w:rPr>
          <w:rFonts w:ascii="Calibri" w:eastAsia="Calibri" w:hAnsi="Calibri" w:cs="Times New Roman"/>
          <w:color w:val="000000" w:themeColor="text1"/>
        </w:rPr>
        <w:t xml:space="preserve">1 dotyczące </w:t>
      </w:r>
      <w:r w:rsidR="00FC5AAA">
        <w:rPr>
          <w:rFonts w:ascii="Calibri" w:eastAsia="Calibri" w:hAnsi="Calibri" w:cs="Times New Roman"/>
          <w:color w:val="000000" w:themeColor="text1"/>
        </w:rPr>
        <w:t xml:space="preserve">zastosowania Systemu w Budynkach Jednorodzinnych </w:t>
      </w:r>
      <w:r w:rsidR="005D754D" w:rsidRPr="001D5112">
        <w:rPr>
          <w:rFonts w:ascii="Calibri" w:eastAsia="Calibri" w:hAnsi="Calibri" w:cs="Times New Roman"/>
          <w:color w:val="000000" w:themeColor="text1"/>
        </w:rPr>
        <w:t xml:space="preserve">oraz </w:t>
      </w:r>
      <w:r w:rsidR="00A34897" w:rsidRPr="001D5112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1D5112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1D5112">
        <w:rPr>
          <w:rFonts w:ascii="Calibri" w:eastAsia="Calibri" w:hAnsi="Calibri" w:cs="Times New Roman"/>
          <w:color w:val="000000" w:themeColor="text1"/>
        </w:rPr>
        <w:t xml:space="preserve">2 </w:t>
      </w:r>
      <w:r w:rsidR="00FC5AAA" w:rsidRPr="001D5112">
        <w:rPr>
          <w:rFonts w:ascii="Calibri" w:eastAsia="Calibri" w:hAnsi="Calibri" w:cs="Times New Roman"/>
          <w:color w:val="000000" w:themeColor="text1"/>
        </w:rPr>
        <w:t xml:space="preserve">dotyczące </w:t>
      </w:r>
      <w:r w:rsidR="00FC5AAA">
        <w:rPr>
          <w:rFonts w:ascii="Calibri" w:eastAsia="Calibri" w:hAnsi="Calibri" w:cs="Times New Roman"/>
          <w:color w:val="000000" w:themeColor="text1"/>
        </w:rPr>
        <w:t>zastosowania Systemu w Budynkach Szkół</w:t>
      </w:r>
      <w:r w:rsidRPr="001D5112">
        <w:t>,</w:t>
      </w:r>
      <w:r w:rsidR="00861722" w:rsidRPr="001D5112">
        <w:t xml:space="preserve"> ze względów</w:t>
      </w:r>
      <w:r w:rsidR="00D748BB" w:rsidRPr="001D5112">
        <w:t xml:space="preserve"> wyjaśnionych </w:t>
      </w:r>
      <w:r w:rsidR="00861722" w:rsidRPr="001D5112">
        <w:t xml:space="preserve">w pkt </w:t>
      </w:r>
      <w:r w:rsidRPr="001D5112">
        <w:fldChar w:fldCharType="begin"/>
      </w:r>
      <w:r w:rsidRPr="001D5112">
        <w:instrText xml:space="preserve"> REF _Ref52625619 \r \h  \* MERGEFORMAT </w:instrText>
      </w:r>
      <w:r w:rsidRPr="001D5112">
        <w:fldChar w:fldCharType="separate"/>
      </w:r>
      <w:r w:rsidR="00C61037">
        <w:t>1.5</w:t>
      </w:r>
      <w:r w:rsidRPr="001D5112">
        <w:fldChar w:fldCharType="end"/>
      </w:r>
      <w:r w:rsidRPr="001D5112">
        <w:t>.</w:t>
      </w:r>
    </w:p>
    <w:p w14:paraId="258AA1CF" w14:textId="272061DA" w:rsidR="00501035" w:rsidRPr="001D5112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D5112">
        <w:t>Ogłoszenie n</w:t>
      </w:r>
      <w:r w:rsidR="004C2A0F" w:rsidRPr="001D5112">
        <w:t>iniejsze</w:t>
      </w:r>
      <w:r w:rsidRPr="001D5112">
        <w:t>go</w:t>
      </w:r>
      <w:r w:rsidR="004C2A0F" w:rsidRPr="001D5112">
        <w:t xml:space="preserve"> postępowani</w:t>
      </w:r>
      <w:r w:rsidRPr="001D5112">
        <w:t>a</w:t>
      </w:r>
      <w:r w:rsidR="004C2A0F" w:rsidRPr="001D5112">
        <w:t xml:space="preserve"> zostało poprzedzone procedurą </w:t>
      </w:r>
      <w:r w:rsidR="00626458" w:rsidRPr="001D5112">
        <w:t>wstępnych konsultacji rynkowych</w:t>
      </w:r>
      <w:r w:rsidR="004C2A0F" w:rsidRPr="001D5112">
        <w:t>, o</w:t>
      </w:r>
      <w:r w:rsidR="005068B7" w:rsidRPr="001D5112">
        <w:t> </w:t>
      </w:r>
      <w:r w:rsidR="004C2A0F" w:rsidRPr="001D5112">
        <w:t>któr</w:t>
      </w:r>
      <w:r w:rsidR="00626458" w:rsidRPr="001D5112">
        <w:t>ych</w:t>
      </w:r>
      <w:r w:rsidR="004C2A0F" w:rsidRPr="001D5112">
        <w:t xml:space="preserve"> mowa w art. </w:t>
      </w:r>
      <w:r w:rsidR="00626458" w:rsidRPr="001D5112">
        <w:t xml:space="preserve">84 </w:t>
      </w:r>
      <w:r w:rsidR="00FF10D6" w:rsidRPr="001D5112">
        <w:t>Ustawy PZP</w:t>
      </w:r>
      <w:r w:rsidR="00114B94" w:rsidRPr="001D5112">
        <w:t xml:space="preserve"> </w:t>
      </w:r>
      <w:r w:rsidR="00626458" w:rsidRPr="001D5112">
        <w:t>(wcześniej zwanych dialogiem technicznym)</w:t>
      </w:r>
      <w:r w:rsidR="00FF10D6" w:rsidRPr="001D5112">
        <w:t>.</w:t>
      </w:r>
    </w:p>
    <w:p w14:paraId="526E3FB7" w14:textId="274DFCE4" w:rsidR="004C2A0F" w:rsidRPr="001D5112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D5112">
        <w:t xml:space="preserve">Rozwiązania proponowane przez Wnioskodawców muszą wpisywać się co najmniej jedną Krajową Inteligentną Specjalizację wskazaną w Załączniku nr </w:t>
      </w:r>
      <w:r w:rsidR="00EB7B56" w:rsidRPr="001D5112">
        <w:t xml:space="preserve">9 </w:t>
      </w:r>
      <w:r w:rsidRPr="001D5112">
        <w:t xml:space="preserve">do Regulaminu. </w:t>
      </w:r>
    </w:p>
    <w:p w14:paraId="25BE1E75" w14:textId="6517E48F" w:rsidR="008C5CDA" w:rsidRPr="001D5112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D5112">
        <w:t xml:space="preserve">Przygotowanie Postępowania poprzedzające jego ogłoszenie nastąpiło </w:t>
      </w:r>
      <w:r w:rsidR="008C5CDA" w:rsidRPr="001D5112">
        <w:t xml:space="preserve">w oparciu o </w:t>
      </w:r>
      <w:r w:rsidRPr="001D5112">
        <w:t xml:space="preserve">wewnętrzną </w:t>
      </w:r>
      <w:r w:rsidR="008C5CDA" w:rsidRPr="001D5112">
        <w:t>procedurę NCBR</w:t>
      </w:r>
      <w:r w:rsidR="004E334D" w:rsidRPr="001D5112">
        <w:t xml:space="preserve"> pn. „</w:t>
      </w:r>
      <w:r w:rsidR="00B262D4" w:rsidRPr="001D5112">
        <w:t>Przygotowanie i realizacja przedsięwzięć w trybie innowacyjnych zamówień publicznych”</w:t>
      </w:r>
      <w:r w:rsidR="008C5CDA" w:rsidRPr="001D5112">
        <w:t>.</w:t>
      </w:r>
    </w:p>
    <w:p w14:paraId="6AEBB7A0" w14:textId="77777777" w:rsidR="00A3013C" w:rsidRPr="001D5112" w:rsidRDefault="0021085F" w:rsidP="00742F06">
      <w:pPr>
        <w:pStyle w:val="Nagwek2"/>
      </w:pPr>
      <w:bookmarkStart w:id="30" w:name="_Toc53762091"/>
      <w:bookmarkStart w:id="31" w:name="_Toc69201422"/>
      <w:bookmarkStart w:id="32" w:name="_Toc70262447"/>
      <w:bookmarkStart w:id="33" w:name="_Toc72275026"/>
      <w:bookmarkStart w:id="34" w:name="_Toc70488218"/>
      <w:bookmarkStart w:id="35" w:name="_Toc494180636"/>
      <w:bookmarkStart w:id="36" w:name="_Ref495417300"/>
      <w:bookmarkStart w:id="37" w:name="_Toc496261288"/>
      <w:bookmarkStart w:id="38" w:name="_Toc503862996"/>
      <w:r w:rsidRPr="001D5112">
        <w:t xml:space="preserve">Omówienie formuły </w:t>
      </w:r>
      <w:r w:rsidR="002F344B" w:rsidRPr="001D5112">
        <w:t>PCP</w:t>
      </w:r>
      <w:bookmarkEnd w:id="30"/>
      <w:bookmarkEnd w:id="31"/>
      <w:bookmarkEnd w:id="32"/>
      <w:bookmarkEnd w:id="33"/>
      <w:bookmarkEnd w:id="34"/>
    </w:p>
    <w:p w14:paraId="753F89C0" w14:textId="65819947" w:rsidR="00EA05DF" w:rsidRPr="001D5112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 xml:space="preserve">W </w:t>
      </w:r>
      <w:r w:rsidR="00EA05DF" w:rsidRPr="001D5112">
        <w:rPr>
          <w:rFonts w:cstheme="majorBidi"/>
        </w:rPr>
        <w:t>cz</w:t>
      </w:r>
      <w:r w:rsidR="3EF1EB21" w:rsidRPr="001D5112">
        <w:rPr>
          <w:rFonts w:cstheme="majorBidi"/>
        </w:rPr>
        <w:t xml:space="preserve">ęści </w:t>
      </w:r>
      <w:r w:rsidR="00EA05DF" w:rsidRPr="001D5112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1D5112">
        <w:rPr>
          <w:rFonts w:cstheme="majorBidi"/>
        </w:rPr>
        <w:t xml:space="preserve"> </w:t>
      </w:r>
      <w:r w:rsidR="0021085F" w:rsidRPr="001D5112">
        <w:rPr>
          <w:rFonts w:cstheme="majorBidi"/>
        </w:rPr>
        <w:t>(</w:t>
      </w:r>
      <w:r w:rsidR="00517628" w:rsidRPr="001D5112">
        <w:rPr>
          <w:rFonts w:cstheme="majorBidi"/>
        </w:rPr>
        <w:t xml:space="preserve">w tym podmiotów </w:t>
      </w:r>
      <w:r w:rsidR="00517628" w:rsidRPr="001D5112">
        <w:rPr>
          <w:rFonts w:cstheme="majorBidi"/>
        </w:rPr>
        <w:lastRenderedPageBreak/>
        <w:t>realizujących usług</w:t>
      </w:r>
      <w:r w:rsidR="00E21CB5" w:rsidRPr="001D5112">
        <w:rPr>
          <w:rFonts w:cstheme="majorBidi"/>
        </w:rPr>
        <w:t xml:space="preserve">i w zakresie prowadzenia </w:t>
      </w:r>
      <w:r w:rsidR="009D640A" w:rsidRPr="001D5112">
        <w:rPr>
          <w:rFonts w:cstheme="majorBidi"/>
        </w:rPr>
        <w:t xml:space="preserve">Prac </w:t>
      </w:r>
      <w:r w:rsidR="00E21CB5" w:rsidRPr="001D5112">
        <w:rPr>
          <w:rFonts w:cstheme="majorBidi"/>
        </w:rPr>
        <w:t>B+</w:t>
      </w:r>
      <w:r w:rsidR="00517628" w:rsidRPr="001D5112">
        <w:rPr>
          <w:rFonts w:cstheme="majorBidi"/>
        </w:rPr>
        <w:t>R w ramach prowadzonej działalności gospodarczej</w:t>
      </w:r>
      <w:r w:rsidR="00401E7A" w:rsidRPr="001D5112">
        <w:rPr>
          <w:rFonts w:cstheme="majorBidi"/>
        </w:rPr>
        <w:t>, takie jak przedsiębiorstwa, uczelnie, instytuty badawcze, konsorcja i inne</w:t>
      </w:r>
      <w:r w:rsidR="0021085F" w:rsidRPr="001D5112">
        <w:rPr>
          <w:rFonts w:cstheme="majorBidi"/>
        </w:rPr>
        <w:t>)</w:t>
      </w:r>
      <w:r w:rsidR="00517628" w:rsidRPr="001D5112">
        <w:rPr>
          <w:rFonts w:cstheme="majorBidi"/>
        </w:rPr>
        <w:t>,</w:t>
      </w:r>
      <w:r w:rsidR="00EA05DF" w:rsidRPr="001D5112">
        <w:rPr>
          <w:rFonts w:cstheme="majorBidi"/>
        </w:rPr>
        <w:t xml:space="preserve"> zarówno poprzez procedury opracowania na wyłączność, jak i </w:t>
      </w:r>
      <w:r w:rsidR="00D661AF" w:rsidRPr="001D5112">
        <w:rPr>
          <w:rFonts w:cstheme="majorBidi"/>
          <w:b/>
          <w:bCs/>
        </w:rPr>
        <w:t>Z</w:t>
      </w:r>
      <w:r w:rsidR="00EA05DF" w:rsidRPr="001D5112">
        <w:rPr>
          <w:rFonts w:cstheme="majorBidi"/>
          <w:b/>
          <w:bCs/>
        </w:rPr>
        <w:t xml:space="preserve">amówienia </w:t>
      </w:r>
      <w:r w:rsidR="00D661AF" w:rsidRPr="001D5112">
        <w:rPr>
          <w:rFonts w:cstheme="majorBidi"/>
          <w:b/>
          <w:bCs/>
        </w:rPr>
        <w:t>P</w:t>
      </w:r>
      <w:r w:rsidR="00EA05DF" w:rsidRPr="001D5112">
        <w:rPr>
          <w:rFonts w:cstheme="majorBidi"/>
          <w:b/>
          <w:bCs/>
        </w:rPr>
        <w:t>rzedkomercyjne</w:t>
      </w:r>
      <w:r w:rsidR="00EA05DF" w:rsidRPr="001D5112">
        <w:rPr>
          <w:rFonts w:cstheme="majorBidi"/>
        </w:rPr>
        <w:t xml:space="preserve">. </w:t>
      </w:r>
      <w:r w:rsidR="009B4CE5" w:rsidRPr="001D5112">
        <w:rPr>
          <w:rFonts w:cstheme="majorBidi"/>
        </w:rPr>
        <w:t>Jak wskazano w motywie 47 Dyrektywy 2014/24/UE: „</w:t>
      </w:r>
      <w:r w:rsidR="009B4CE5" w:rsidRPr="001D5112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1D5112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>Podstawowe cechy</w:t>
      </w:r>
      <w:r w:rsidR="00A3013C" w:rsidRPr="001D5112">
        <w:rPr>
          <w:rFonts w:cstheme="majorHAnsi"/>
        </w:rPr>
        <w:t xml:space="preserve"> </w:t>
      </w:r>
      <w:r w:rsidR="00D661AF" w:rsidRPr="001D5112">
        <w:rPr>
          <w:rFonts w:cstheme="majorHAnsi"/>
          <w:b/>
          <w:color w:val="C00000"/>
        </w:rPr>
        <w:t>Z</w:t>
      </w:r>
      <w:r w:rsidRPr="001D5112">
        <w:rPr>
          <w:rFonts w:cstheme="majorHAnsi"/>
          <w:b/>
          <w:color w:val="C00000"/>
        </w:rPr>
        <w:t xml:space="preserve">amówienia </w:t>
      </w:r>
      <w:r w:rsidR="00D661AF" w:rsidRPr="001D5112">
        <w:rPr>
          <w:rFonts w:cstheme="majorHAnsi"/>
          <w:b/>
          <w:color w:val="C00000"/>
        </w:rPr>
        <w:t>P</w:t>
      </w:r>
      <w:r w:rsidRPr="001D5112">
        <w:rPr>
          <w:rFonts w:cstheme="majorHAnsi"/>
          <w:b/>
          <w:color w:val="C00000"/>
        </w:rPr>
        <w:t>rzedkomercyjnego</w:t>
      </w:r>
      <w:r w:rsidRPr="001D5112">
        <w:rPr>
          <w:rFonts w:cstheme="majorHAnsi"/>
          <w:color w:val="C00000"/>
        </w:rPr>
        <w:t xml:space="preserve"> </w:t>
      </w:r>
      <w:r w:rsidRPr="001D5112">
        <w:rPr>
          <w:rFonts w:cstheme="majorHAnsi"/>
        </w:rPr>
        <w:t xml:space="preserve">można określić </w:t>
      </w:r>
      <w:r w:rsidR="00517628" w:rsidRPr="001D5112">
        <w:rPr>
          <w:rFonts w:cstheme="majorHAnsi"/>
        </w:rPr>
        <w:t>w następujący sposób</w:t>
      </w:r>
      <w:r w:rsidR="00A3013C" w:rsidRPr="001D5112">
        <w:rPr>
          <w:rFonts w:cstheme="majorHAnsi"/>
        </w:rPr>
        <w:t>:</w:t>
      </w:r>
    </w:p>
    <w:p w14:paraId="5B21FEB2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="007A43F6" w:rsidRPr="001D5112">
        <w:rPr>
          <w:rFonts w:cstheme="majorHAnsi"/>
          <w:b/>
        </w:rPr>
        <w:t xml:space="preserve">dotyczy usług badawczych i </w:t>
      </w:r>
      <w:r w:rsidR="00A3013C" w:rsidRPr="001D5112">
        <w:rPr>
          <w:rFonts w:cstheme="majorHAnsi"/>
          <w:b/>
        </w:rPr>
        <w:t>rozwojowych</w:t>
      </w:r>
      <w:r w:rsidR="00A3013C" w:rsidRPr="001D5112">
        <w:rPr>
          <w:rFonts w:cstheme="majorHAnsi"/>
        </w:rPr>
        <w:t>;</w:t>
      </w:r>
    </w:p>
    <w:p w14:paraId="4234DD83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="00A3013C" w:rsidRPr="001D5112">
        <w:rPr>
          <w:rFonts w:cstheme="majorHAnsi"/>
          <w:b/>
        </w:rPr>
        <w:t xml:space="preserve">prowadzone </w:t>
      </w:r>
      <w:r w:rsidR="00EA05DF" w:rsidRPr="001D5112">
        <w:rPr>
          <w:rFonts w:cstheme="majorHAnsi"/>
          <w:b/>
        </w:rPr>
        <w:t>jest w otwartej, transparentnej</w:t>
      </w:r>
      <w:r w:rsidR="00EA05DF" w:rsidRPr="001D5112">
        <w:rPr>
          <w:rFonts w:cstheme="majorHAnsi"/>
          <w:b/>
        </w:rPr>
        <w:br/>
      </w:r>
      <w:r w:rsidR="00A3013C" w:rsidRPr="001D5112">
        <w:rPr>
          <w:rFonts w:cstheme="majorHAnsi"/>
          <w:b/>
        </w:rPr>
        <w:t>i niedyskryminacyjnej procedurze wyboru wykonawców zamówienia</w:t>
      </w:r>
      <w:r w:rsidR="00A3013C" w:rsidRPr="001D5112">
        <w:rPr>
          <w:rFonts w:cstheme="majorHAnsi"/>
        </w:rPr>
        <w:t>;</w:t>
      </w:r>
    </w:p>
    <w:p w14:paraId="0122C52F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Pr="001D5112">
        <w:rPr>
          <w:rFonts w:cstheme="majorHAnsi"/>
        </w:rPr>
        <w:t>dopuszcza</w:t>
      </w:r>
      <w:r w:rsidR="00A3013C" w:rsidRPr="001D5112">
        <w:rPr>
          <w:rFonts w:cstheme="majorHAnsi"/>
        </w:rPr>
        <w:t xml:space="preserve"> </w:t>
      </w:r>
      <w:r w:rsidR="00A3013C" w:rsidRPr="001D5112">
        <w:rPr>
          <w:rFonts w:cstheme="majorHAnsi"/>
          <w:b/>
        </w:rPr>
        <w:t xml:space="preserve">prowadzenie prac badawczo-rozwojowych </w:t>
      </w:r>
      <w:r w:rsidR="00EA05DF" w:rsidRPr="001D5112">
        <w:rPr>
          <w:rFonts w:cstheme="majorHAnsi"/>
          <w:b/>
        </w:rPr>
        <w:br/>
      </w:r>
      <w:r w:rsidR="00A3013C" w:rsidRPr="001D5112">
        <w:rPr>
          <w:rFonts w:cstheme="majorHAnsi"/>
          <w:b/>
        </w:rPr>
        <w:t>w fazach, w których wykonawcy ze sobą konkurują, zmierzając do stworzenia najlepszego rozwiązania</w:t>
      </w:r>
      <w:r w:rsidR="00A3013C" w:rsidRPr="001D5112">
        <w:rPr>
          <w:rFonts w:cstheme="majorHAnsi"/>
        </w:rPr>
        <w:t>;</w:t>
      </w:r>
    </w:p>
    <w:p w14:paraId="2DF34057" w14:textId="68C0221A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1D5112">
        <w:rPr>
          <w:rFonts w:cstheme="majorBidi"/>
        </w:rPr>
        <w:t>Z</w:t>
      </w:r>
      <w:r w:rsidR="00A3013C" w:rsidRPr="001D5112">
        <w:rPr>
          <w:rFonts w:cstheme="majorBidi"/>
        </w:rPr>
        <w:t xml:space="preserve">amówienie </w:t>
      </w:r>
      <w:r w:rsidRPr="001D5112">
        <w:rPr>
          <w:rFonts w:cstheme="majorBidi"/>
        </w:rPr>
        <w:t>P</w:t>
      </w:r>
      <w:r w:rsidR="00A3013C" w:rsidRPr="001D5112">
        <w:rPr>
          <w:rFonts w:cstheme="majorBidi"/>
        </w:rPr>
        <w:t xml:space="preserve">rzedkomercyjne </w:t>
      </w:r>
      <w:r w:rsidRPr="001D5112">
        <w:rPr>
          <w:rFonts w:cstheme="majorBidi"/>
        </w:rPr>
        <w:t>dopuszcza</w:t>
      </w:r>
      <w:r w:rsidR="00A3013C" w:rsidRPr="001D5112">
        <w:rPr>
          <w:rFonts w:cstheme="majorBidi"/>
        </w:rPr>
        <w:t xml:space="preserve">, że </w:t>
      </w:r>
      <w:r w:rsidR="00A3013C" w:rsidRPr="001D5112">
        <w:rPr>
          <w:rFonts w:cstheme="majorBidi"/>
          <w:b/>
          <w:bCs/>
        </w:rPr>
        <w:t xml:space="preserve">po każdej fazie prac badawczo-rozwojowych dochodzi do oceny </w:t>
      </w:r>
      <w:r w:rsidR="002F2CDC" w:rsidRPr="001D5112">
        <w:rPr>
          <w:rFonts w:cstheme="majorBidi"/>
          <w:b/>
          <w:bCs/>
        </w:rPr>
        <w:t xml:space="preserve">wyników </w:t>
      </w:r>
      <w:r w:rsidR="00A3013C" w:rsidRPr="001D5112">
        <w:rPr>
          <w:rFonts w:cstheme="majorBidi"/>
          <w:b/>
          <w:bCs/>
        </w:rPr>
        <w:t xml:space="preserve">prac wykonawców, zmierzającej do wyboru </w:t>
      </w:r>
      <w:r w:rsidR="00401E7A" w:rsidRPr="001D5112">
        <w:rPr>
          <w:rFonts w:cstheme="majorBidi"/>
          <w:b/>
          <w:bCs/>
        </w:rPr>
        <w:t xml:space="preserve">najlepszych </w:t>
      </w:r>
      <w:r w:rsidR="00A3013C" w:rsidRPr="001D5112">
        <w:rPr>
          <w:rFonts w:cstheme="majorBidi"/>
          <w:b/>
          <w:bCs/>
        </w:rPr>
        <w:t>rozwiąza</w:t>
      </w:r>
      <w:r w:rsidR="00401E7A" w:rsidRPr="001D5112">
        <w:rPr>
          <w:rFonts w:cstheme="majorBidi"/>
          <w:b/>
          <w:bCs/>
        </w:rPr>
        <w:t>ń</w:t>
      </w:r>
      <w:r w:rsidR="00A3013C" w:rsidRPr="001D5112">
        <w:rPr>
          <w:rFonts w:cstheme="majorBidi"/>
          <w:b/>
          <w:bCs/>
        </w:rPr>
        <w:t>/</w:t>
      </w:r>
      <w:r w:rsidR="00401E7A" w:rsidRPr="001D5112">
        <w:rPr>
          <w:rFonts w:cstheme="majorBidi"/>
          <w:b/>
          <w:bCs/>
        </w:rPr>
        <w:t xml:space="preserve">rozwiązań </w:t>
      </w:r>
      <w:r w:rsidR="00A3013C" w:rsidRPr="001D5112">
        <w:rPr>
          <w:rFonts w:cstheme="majorBidi"/>
          <w:b/>
          <w:bCs/>
        </w:rPr>
        <w:t xml:space="preserve">najbardziej </w:t>
      </w:r>
      <w:r w:rsidR="00E95116" w:rsidRPr="001D5112">
        <w:rPr>
          <w:rFonts w:cstheme="majorBidi"/>
          <w:b/>
          <w:bCs/>
        </w:rPr>
        <w:t xml:space="preserve">odpowiadających </w:t>
      </w:r>
      <w:r w:rsidR="1D190E2A" w:rsidRPr="001D5112">
        <w:rPr>
          <w:rFonts w:cstheme="majorBidi"/>
          <w:b/>
          <w:bCs/>
        </w:rPr>
        <w:t>Wymaganiom</w:t>
      </w:r>
      <w:r w:rsidR="00A3013C" w:rsidRPr="001D5112">
        <w:rPr>
          <w:rFonts w:cstheme="majorBidi"/>
          <w:b/>
          <w:bCs/>
        </w:rPr>
        <w:t xml:space="preserve"> instytucji zamawiającej</w:t>
      </w:r>
      <w:r w:rsidR="00A3013C" w:rsidRPr="001D5112">
        <w:rPr>
          <w:rFonts w:cstheme="majorBidi"/>
        </w:rPr>
        <w:t>;</w:t>
      </w:r>
    </w:p>
    <w:p w14:paraId="67F82026" w14:textId="77777777" w:rsidR="00EA05DF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przewiduje, że </w:t>
      </w:r>
      <w:r w:rsidR="000F2FDB" w:rsidRPr="001D5112">
        <w:rPr>
          <w:rFonts w:cstheme="majorHAnsi"/>
          <w:b/>
        </w:rPr>
        <w:t>Z</w:t>
      </w:r>
      <w:r w:rsidR="00A3013C" w:rsidRPr="001D5112">
        <w:rPr>
          <w:rFonts w:cstheme="majorHAnsi"/>
          <w:b/>
        </w:rPr>
        <w:t xml:space="preserve">amawiający oraz </w:t>
      </w:r>
      <w:r w:rsidR="000F2FDB" w:rsidRPr="001D5112">
        <w:rPr>
          <w:rFonts w:cstheme="majorHAnsi"/>
          <w:b/>
        </w:rPr>
        <w:t>W</w:t>
      </w:r>
      <w:r w:rsidR="00A3013C" w:rsidRPr="001D5112">
        <w:rPr>
          <w:rFonts w:cstheme="majorHAnsi"/>
          <w:b/>
        </w:rPr>
        <w:t>ykonawcy wspólnie poznają swoje oczekiwania i możliwości</w:t>
      </w:r>
      <w:r w:rsidR="00A3013C" w:rsidRPr="001D5112">
        <w:rPr>
          <w:rFonts w:cstheme="majorHAnsi"/>
        </w:rPr>
        <w:t>;</w:t>
      </w:r>
    </w:p>
    <w:p w14:paraId="6380944D" w14:textId="77777777" w:rsidR="00FF16FC" w:rsidRPr="001D5112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</w:rPr>
        <w:t>Z</w:t>
      </w:r>
      <w:r w:rsidR="00A3013C" w:rsidRPr="001D5112">
        <w:rPr>
          <w:rFonts w:cstheme="majorHAnsi"/>
        </w:rPr>
        <w:t xml:space="preserve">amówienie </w:t>
      </w:r>
      <w:r w:rsidRPr="001D5112">
        <w:rPr>
          <w:rFonts w:cstheme="majorHAnsi"/>
        </w:rPr>
        <w:t>P</w:t>
      </w:r>
      <w:r w:rsidR="00A3013C" w:rsidRPr="001D5112">
        <w:rPr>
          <w:rFonts w:cstheme="majorHAnsi"/>
        </w:rPr>
        <w:t xml:space="preserve">rzedkomercyjne </w:t>
      </w:r>
      <w:r w:rsidR="00A3013C" w:rsidRPr="001D5112">
        <w:rPr>
          <w:rFonts w:cstheme="majorHAnsi"/>
          <w:b/>
        </w:rPr>
        <w:t>przewiduje</w:t>
      </w:r>
      <w:r w:rsidR="00DD4EF4" w:rsidRPr="001D5112">
        <w:rPr>
          <w:rFonts w:cstheme="majorHAnsi"/>
          <w:b/>
        </w:rPr>
        <w:t xml:space="preserve"> </w:t>
      </w:r>
      <w:r w:rsidR="00A3013C" w:rsidRPr="001D5112">
        <w:rPr>
          <w:rFonts w:cstheme="majorHAnsi"/>
          <w:b/>
        </w:rPr>
        <w:t xml:space="preserve">podział ryzyka i korzyści wynikających </w:t>
      </w:r>
      <w:r w:rsidR="000F2FDB" w:rsidRPr="001D5112">
        <w:rPr>
          <w:rFonts w:cstheme="majorHAnsi"/>
          <w:b/>
        </w:rPr>
        <w:br/>
      </w:r>
      <w:r w:rsidR="00A3013C" w:rsidRPr="001D5112">
        <w:rPr>
          <w:rFonts w:cstheme="majorHAnsi"/>
          <w:b/>
        </w:rPr>
        <w:t>z prowadzenia zamówienia</w:t>
      </w:r>
      <w:r w:rsidR="006007DD" w:rsidRPr="001D5112">
        <w:rPr>
          <w:rFonts w:cstheme="majorHAnsi"/>
          <w:b/>
        </w:rPr>
        <w:t>, na warunkach rynkowych</w:t>
      </w:r>
      <w:r w:rsidR="00FF16FC" w:rsidRPr="001D5112">
        <w:rPr>
          <w:rFonts w:cstheme="majorHAnsi"/>
          <w:b/>
        </w:rPr>
        <w:t>,</w:t>
      </w:r>
    </w:p>
    <w:p w14:paraId="5FFDD350" w14:textId="77777777" w:rsidR="00610135" w:rsidRPr="001D5112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  <w:b/>
        </w:rPr>
        <w:t xml:space="preserve">Dopuszczalne w ramach Zamówienia Przedkomercyjnego jest opracowanie </w:t>
      </w:r>
      <w:r w:rsidR="00B97289" w:rsidRPr="001D5112">
        <w:rPr>
          <w:rFonts w:cstheme="majorHAnsi"/>
          <w:b/>
        </w:rPr>
        <w:t>demonstratora technologii</w:t>
      </w:r>
      <w:r w:rsidR="00610135" w:rsidRPr="001D5112">
        <w:rPr>
          <w:rFonts w:cstheme="majorHAnsi"/>
          <w:b/>
        </w:rPr>
        <w:t>,</w:t>
      </w:r>
    </w:p>
    <w:p w14:paraId="56C6422F" w14:textId="4C9F8A89" w:rsidR="00EA05DF" w:rsidRPr="001D5112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D5112">
        <w:rPr>
          <w:rFonts w:cstheme="majorHAnsi"/>
          <w:b/>
        </w:rPr>
        <w:t>Dopuszczalne w ramach Zamówienia Przedkomercyjnego jest realizowanie innego przedmiotu zamówienia</w:t>
      </w:r>
      <w:r w:rsidR="00FE6544" w:rsidRPr="001D5112">
        <w:rPr>
          <w:rFonts w:cstheme="majorHAnsi"/>
          <w:b/>
        </w:rPr>
        <w:t xml:space="preserve"> niż usługi badawczo-rozwojowe</w:t>
      </w:r>
      <w:r w:rsidRPr="001D5112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1D5112">
        <w:rPr>
          <w:rFonts w:cstheme="majorHAnsi"/>
        </w:rPr>
        <w:t>.</w:t>
      </w:r>
    </w:p>
    <w:p w14:paraId="0EE5FAB7" w14:textId="79C05FE3" w:rsidR="00282734" w:rsidRPr="001D5112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  <w:b/>
          <w:bCs/>
        </w:rPr>
        <w:t>Zamówienie P</w:t>
      </w:r>
      <w:r w:rsidR="00A3013C" w:rsidRPr="001D5112">
        <w:rPr>
          <w:rFonts w:cstheme="majorBidi"/>
          <w:b/>
          <w:bCs/>
        </w:rPr>
        <w:t xml:space="preserve">rzedkomercyjne nie </w:t>
      </w:r>
      <w:r w:rsidR="000F2FDB" w:rsidRPr="001D5112">
        <w:rPr>
          <w:rFonts w:cstheme="majorBidi"/>
          <w:b/>
          <w:bCs/>
        </w:rPr>
        <w:t xml:space="preserve">zostało </w:t>
      </w:r>
      <w:r w:rsidR="00A3013C" w:rsidRPr="001D5112">
        <w:rPr>
          <w:rFonts w:cstheme="majorBidi"/>
          <w:b/>
          <w:bCs/>
        </w:rPr>
        <w:t>zdefiniowane w polskim prawodawstwie.</w:t>
      </w:r>
      <w:r w:rsidR="00A3013C" w:rsidRPr="001D5112">
        <w:rPr>
          <w:rFonts w:cstheme="majorBidi"/>
        </w:rPr>
        <w:t xml:space="preserve"> </w:t>
      </w:r>
      <w:r w:rsidR="00282734" w:rsidRPr="001D5112">
        <w:rPr>
          <w:rFonts w:cstheme="majorBidi"/>
        </w:rPr>
        <w:t>Z</w:t>
      </w:r>
      <w:r w:rsidR="00A3013C" w:rsidRPr="001D5112">
        <w:rPr>
          <w:rFonts w:cstheme="majorBidi"/>
        </w:rPr>
        <w:t>godnie</w:t>
      </w:r>
      <w:r w:rsidR="00282734" w:rsidRPr="001D5112">
        <w:rPr>
          <w:rFonts w:cstheme="majorBidi"/>
        </w:rPr>
        <w:t xml:space="preserve"> jednak</w:t>
      </w:r>
      <w:r w:rsidR="00A3013C" w:rsidRPr="001D5112">
        <w:rPr>
          <w:rFonts w:cstheme="majorBidi"/>
        </w:rPr>
        <w:t xml:space="preserve"> z art. </w:t>
      </w:r>
      <w:r w:rsidR="00373D6A" w:rsidRPr="001D5112">
        <w:rPr>
          <w:rFonts w:cstheme="majorBidi"/>
        </w:rPr>
        <w:t xml:space="preserve">11 ust. 1 pkt 3 </w:t>
      </w:r>
      <w:r w:rsidR="00282734" w:rsidRPr="001D5112">
        <w:rPr>
          <w:rFonts w:cstheme="majorBidi"/>
        </w:rPr>
        <w:t xml:space="preserve">Ustawy </w:t>
      </w:r>
      <w:r w:rsidR="00EC126E" w:rsidRPr="001D5112">
        <w:rPr>
          <w:rFonts w:cstheme="majorBidi"/>
        </w:rPr>
        <w:t>PZP</w:t>
      </w:r>
      <w:r w:rsidR="00A3013C" w:rsidRPr="001D5112">
        <w:rPr>
          <w:rFonts w:cstheme="majorBidi"/>
        </w:rPr>
        <w:t xml:space="preserve"> (</w:t>
      </w:r>
      <w:r w:rsidR="00373D6A" w:rsidRPr="001D5112">
        <w:rPr>
          <w:rFonts w:cstheme="majorBidi"/>
        </w:rPr>
        <w:t>stanowiącym implementację</w:t>
      </w:r>
      <w:r w:rsidR="00A3013C" w:rsidRPr="001D5112">
        <w:rPr>
          <w:rFonts w:cstheme="majorBidi"/>
        </w:rPr>
        <w:t xml:space="preserve"> </w:t>
      </w:r>
      <w:r w:rsidR="00A303F2" w:rsidRPr="001D5112">
        <w:rPr>
          <w:rFonts w:cstheme="majorBidi"/>
        </w:rPr>
        <w:t xml:space="preserve">do krajowego porządku prawnego </w:t>
      </w:r>
      <w:r w:rsidR="00A3013C" w:rsidRPr="001D5112">
        <w:rPr>
          <w:rFonts w:cstheme="majorBidi"/>
        </w:rPr>
        <w:t xml:space="preserve">art. 14 Dyrektywy 2014/24/UE) nie stosuje się przepisów </w:t>
      </w:r>
      <w:r w:rsidR="00282734" w:rsidRPr="001D5112">
        <w:rPr>
          <w:rFonts w:cstheme="majorBidi"/>
        </w:rPr>
        <w:t xml:space="preserve">Ustawy </w:t>
      </w:r>
      <w:r w:rsidR="00A3013C" w:rsidRPr="001D5112">
        <w:rPr>
          <w:rFonts w:cstheme="majorBidi"/>
        </w:rPr>
        <w:t>PZP do zamówień, który</w:t>
      </w:r>
      <w:r w:rsidR="000F2FDB" w:rsidRPr="001D5112">
        <w:rPr>
          <w:rFonts w:cstheme="majorBidi"/>
        </w:rPr>
        <w:t>ch</w:t>
      </w:r>
      <w:r w:rsidR="00A3013C" w:rsidRPr="001D5112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1D5112">
        <w:rPr>
          <w:rFonts w:cstheme="majorBidi"/>
          <w:b/>
          <w:bCs/>
        </w:rPr>
        <w:t>łącznie</w:t>
      </w:r>
      <w:r w:rsidR="00A3013C" w:rsidRPr="001D5112">
        <w:rPr>
          <w:rFonts w:cstheme="majorBidi"/>
        </w:rPr>
        <w:t xml:space="preserve"> następujące warunki: </w:t>
      </w:r>
      <w:r w:rsidR="00373D6A" w:rsidRPr="001D5112">
        <w:rPr>
          <w:rFonts w:cstheme="majorBidi"/>
        </w:rPr>
        <w:t xml:space="preserve">a) </w:t>
      </w:r>
      <w:r w:rsidR="00A3013C" w:rsidRPr="001D5112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1D5112">
        <w:rPr>
          <w:rFonts w:cstheme="majorBidi"/>
        </w:rPr>
        <w:t xml:space="preserve">b) </w:t>
      </w:r>
      <w:r w:rsidR="00A3013C" w:rsidRPr="001D5112">
        <w:rPr>
          <w:rFonts w:cstheme="majorBidi"/>
        </w:rPr>
        <w:t>całość wynagrodzenia za</w:t>
      </w:r>
      <w:r w:rsidR="005068B7" w:rsidRPr="001D5112">
        <w:rPr>
          <w:rFonts w:cstheme="majorBidi"/>
        </w:rPr>
        <w:t> </w:t>
      </w:r>
      <w:r w:rsidR="00A3013C" w:rsidRPr="001D5112">
        <w:rPr>
          <w:rFonts w:cstheme="majorBidi"/>
        </w:rPr>
        <w:t xml:space="preserve">świadczoną usługę wypłaca zamawiający”. Wobec tego do </w:t>
      </w:r>
      <w:r w:rsidR="00837C7D" w:rsidRPr="001D5112">
        <w:rPr>
          <w:rFonts w:cstheme="majorBidi"/>
        </w:rPr>
        <w:t>Zamówień Pr</w:t>
      </w:r>
      <w:r w:rsidR="00A3013C" w:rsidRPr="001D5112">
        <w:rPr>
          <w:rFonts w:cstheme="majorBidi"/>
        </w:rPr>
        <w:t>zedkomercyjnych</w:t>
      </w:r>
      <w:r w:rsidR="00837C7D" w:rsidRPr="001D5112">
        <w:rPr>
          <w:rFonts w:cstheme="majorBidi"/>
        </w:rPr>
        <w:t xml:space="preserve">, jako </w:t>
      </w:r>
      <w:r w:rsidR="001A1410" w:rsidRPr="001D5112">
        <w:rPr>
          <w:rFonts w:cstheme="majorBidi"/>
        </w:rPr>
        <w:t xml:space="preserve">dotyczących usług badawczo-rozwojowych oraz </w:t>
      </w:r>
      <w:r w:rsidR="00837C7D" w:rsidRPr="001D5112">
        <w:rPr>
          <w:rFonts w:cstheme="majorBidi"/>
        </w:rPr>
        <w:t xml:space="preserve">przewidujących podział korzyści </w:t>
      </w:r>
      <w:r w:rsidR="00500AC8" w:rsidRPr="001D5112">
        <w:rPr>
          <w:rFonts w:cstheme="majorBidi"/>
        </w:rPr>
        <w:t xml:space="preserve">z prowadzonych prac </w:t>
      </w:r>
      <w:r w:rsidR="00837C7D" w:rsidRPr="001D5112">
        <w:rPr>
          <w:rFonts w:cstheme="majorBidi"/>
        </w:rPr>
        <w:t xml:space="preserve">pomiędzy </w:t>
      </w:r>
      <w:r w:rsidR="000F2FDB" w:rsidRPr="001D5112">
        <w:rPr>
          <w:rFonts w:cstheme="majorBidi"/>
        </w:rPr>
        <w:t>Z</w:t>
      </w:r>
      <w:r w:rsidR="00837C7D" w:rsidRPr="001D5112">
        <w:rPr>
          <w:rFonts w:cstheme="majorBidi"/>
        </w:rPr>
        <w:t xml:space="preserve">amawiającego i </w:t>
      </w:r>
      <w:r w:rsidR="00D15DB4" w:rsidRPr="001D5112">
        <w:rPr>
          <w:rFonts w:cstheme="majorBidi"/>
        </w:rPr>
        <w:t>Uczestnika Przedsięwzięcia</w:t>
      </w:r>
      <w:r w:rsidR="00837C7D" w:rsidRPr="001D5112">
        <w:rPr>
          <w:rFonts w:cstheme="majorBidi"/>
        </w:rPr>
        <w:t>,</w:t>
      </w:r>
      <w:r w:rsidR="00A3013C" w:rsidRPr="001D5112">
        <w:rPr>
          <w:rFonts w:cstheme="majorBidi"/>
        </w:rPr>
        <w:t xml:space="preserve"> nie stosuje się przepisów </w:t>
      </w:r>
      <w:r w:rsidR="00560107" w:rsidRPr="001D5112">
        <w:rPr>
          <w:rFonts w:cstheme="majorBidi"/>
        </w:rPr>
        <w:t xml:space="preserve">Ustawy </w:t>
      </w:r>
      <w:r w:rsidR="00A3013C" w:rsidRPr="001D5112">
        <w:rPr>
          <w:rFonts w:cstheme="majorBidi"/>
        </w:rPr>
        <w:t>PZP</w:t>
      </w:r>
      <w:r w:rsidR="00B553A1" w:rsidRPr="001D5112">
        <w:rPr>
          <w:rFonts w:cstheme="majorBidi"/>
        </w:rPr>
        <w:t>.</w:t>
      </w:r>
      <w:bookmarkStart w:id="39" w:name="_Hlk53778435"/>
      <w:bookmarkEnd w:id="39"/>
    </w:p>
    <w:p w14:paraId="5FD8BD71" w14:textId="2D21539A" w:rsidR="000B7C58" w:rsidRPr="001D5112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>Realizacja</w:t>
      </w:r>
      <w:r w:rsidR="00A3013C" w:rsidRPr="001D5112">
        <w:rPr>
          <w:rFonts w:cstheme="majorHAnsi"/>
        </w:rPr>
        <w:t xml:space="preserve"> </w:t>
      </w:r>
      <w:r w:rsidR="00390FB3" w:rsidRPr="001D5112">
        <w:rPr>
          <w:rFonts w:cstheme="majorHAnsi"/>
        </w:rPr>
        <w:t>Przedsięwzięcia</w:t>
      </w:r>
      <w:r w:rsidR="001B56CF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w trybie</w:t>
      </w:r>
      <w:r w:rsidR="00282734" w:rsidRPr="001D5112">
        <w:rPr>
          <w:rFonts w:cstheme="majorHAnsi"/>
        </w:rPr>
        <w:t xml:space="preserve"> PCP, </w:t>
      </w:r>
      <w:r w:rsidRPr="001D5112">
        <w:rPr>
          <w:rFonts w:cstheme="majorHAnsi"/>
        </w:rPr>
        <w:t>stanowi</w:t>
      </w:r>
      <w:r w:rsidR="000E7029" w:rsidRPr="001D5112">
        <w:rPr>
          <w:rFonts w:cstheme="majorHAnsi"/>
        </w:rPr>
        <w:t xml:space="preserve"> przejaw</w:t>
      </w:r>
      <w:r w:rsidRPr="001D5112">
        <w:rPr>
          <w:rFonts w:cstheme="majorHAnsi"/>
        </w:rPr>
        <w:t xml:space="preserve"> nowe</w:t>
      </w:r>
      <w:r w:rsidR="000E7029" w:rsidRPr="001D5112">
        <w:rPr>
          <w:rFonts w:cstheme="majorHAnsi"/>
        </w:rPr>
        <w:t>go</w:t>
      </w:r>
      <w:r w:rsidRPr="001D5112">
        <w:rPr>
          <w:rFonts w:cstheme="majorHAnsi"/>
        </w:rPr>
        <w:t xml:space="preserve"> podejści</w:t>
      </w:r>
      <w:r w:rsidR="000E7029" w:rsidRPr="001D5112">
        <w:rPr>
          <w:rFonts w:cstheme="majorHAnsi"/>
        </w:rPr>
        <w:t>a</w:t>
      </w:r>
      <w:r w:rsidRPr="001D5112">
        <w:rPr>
          <w:rFonts w:cstheme="majorHAnsi"/>
        </w:rPr>
        <w:t xml:space="preserve"> NCBR</w:t>
      </w:r>
      <w:r w:rsidR="00A3013C" w:rsidRPr="001D5112">
        <w:rPr>
          <w:rFonts w:cstheme="majorHAnsi"/>
        </w:rPr>
        <w:t xml:space="preserve"> do wspierania prac badawczo-rozwojowych</w:t>
      </w:r>
      <w:r w:rsidR="00395C4C" w:rsidRPr="001D5112">
        <w:rPr>
          <w:rFonts w:cstheme="majorHAnsi"/>
        </w:rPr>
        <w:t xml:space="preserve"> na zasadach rynkowych</w:t>
      </w:r>
      <w:r w:rsidR="00A3013C" w:rsidRPr="001D5112">
        <w:rPr>
          <w:rFonts w:cstheme="majorHAnsi"/>
        </w:rPr>
        <w:t xml:space="preserve">. Tryb ten </w:t>
      </w:r>
      <w:r w:rsidR="00282734" w:rsidRPr="001D5112">
        <w:rPr>
          <w:rFonts w:cstheme="majorHAnsi"/>
        </w:rPr>
        <w:t xml:space="preserve">został </w:t>
      </w:r>
      <w:r w:rsidR="00A3013C" w:rsidRPr="001D5112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1D5112">
        <w:rPr>
          <w:rFonts w:cstheme="majorHAnsi"/>
        </w:rPr>
        <w:t>który dopuszcza doprecyzowanie dokumentacji w</w:t>
      </w:r>
      <w:r w:rsidR="00DA350E" w:rsidRPr="001D5112">
        <w:rPr>
          <w:rFonts w:cstheme="majorHAnsi"/>
        </w:rPr>
        <w:t> </w:t>
      </w:r>
      <w:r w:rsidR="00435D56" w:rsidRPr="001D5112">
        <w:rPr>
          <w:rFonts w:cstheme="majorHAnsi"/>
        </w:rPr>
        <w:t>uzgodnieniu z</w:t>
      </w:r>
      <w:r w:rsidR="005068B7" w:rsidRPr="001D5112">
        <w:rPr>
          <w:rFonts w:cstheme="majorHAnsi"/>
        </w:rPr>
        <w:t> </w:t>
      </w:r>
      <w:r w:rsidR="00435D56" w:rsidRPr="001D5112">
        <w:rPr>
          <w:rFonts w:cstheme="majorHAnsi"/>
        </w:rPr>
        <w:t>wykonawcami</w:t>
      </w:r>
      <w:r w:rsidR="00A3013C" w:rsidRPr="001D5112">
        <w:rPr>
          <w:rFonts w:cstheme="majorHAnsi"/>
        </w:rPr>
        <w:t xml:space="preserve">, poprzez możliwość </w:t>
      </w:r>
      <w:r w:rsidR="00435D56" w:rsidRPr="001D5112">
        <w:rPr>
          <w:rFonts w:cstheme="majorHAnsi"/>
        </w:rPr>
        <w:t xml:space="preserve">jednoczesnego </w:t>
      </w:r>
      <w:r w:rsidR="00A3013C" w:rsidRPr="001D5112">
        <w:rPr>
          <w:rFonts w:cstheme="majorHAnsi"/>
        </w:rPr>
        <w:t>wyboru kilku wykonawców</w:t>
      </w:r>
      <w:r w:rsidR="00435D56" w:rsidRPr="001D5112">
        <w:rPr>
          <w:rFonts w:cstheme="majorHAnsi"/>
        </w:rPr>
        <w:t xml:space="preserve"> wraz z</w:t>
      </w:r>
      <w:r w:rsidR="005068B7" w:rsidRPr="001D5112">
        <w:rPr>
          <w:rFonts w:cstheme="majorHAnsi"/>
        </w:rPr>
        <w:t> </w:t>
      </w:r>
      <w:r w:rsidR="00435D56" w:rsidRPr="001D5112">
        <w:rPr>
          <w:rFonts w:cstheme="majorHAnsi"/>
        </w:rPr>
        <w:t xml:space="preserve">możliwością zakończenia współpracy z niektórymi </w:t>
      </w:r>
      <w:r w:rsidR="004F7ED8" w:rsidRPr="001D5112">
        <w:rPr>
          <w:rFonts w:cstheme="majorHAnsi"/>
        </w:rPr>
        <w:t xml:space="preserve">z nich </w:t>
      </w:r>
      <w:r w:rsidR="00435D56" w:rsidRPr="001D5112">
        <w:rPr>
          <w:rFonts w:cstheme="majorHAnsi"/>
        </w:rPr>
        <w:t>wskutek oceny ich działań na pośrednich etapach prac badawczo-rozwojowych</w:t>
      </w:r>
      <w:r w:rsidR="00A3013C" w:rsidRPr="001D5112">
        <w:rPr>
          <w:rFonts w:cstheme="majorHAnsi"/>
        </w:rPr>
        <w:t xml:space="preserve">, </w:t>
      </w:r>
      <w:r w:rsidR="00435D56" w:rsidRPr="001D5112">
        <w:rPr>
          <w:rFonts w:cstheme="majorHAnsi"/>
        </w:rPr>
        <w:t xml:space="preserve">aż </w:t>
      </w:r>
      <w:r w:rsidR="00174D13" w:rsidRPr="001D5112">
        <w:rPr>
          <w:rFonts w:cstheme="majorHAnsi"/>
        </w:rPr>
        <w:t xml:space="preserve">do </w:t>
      </w:r>
      <w:r w:rsidR="00435D56" w:rsidRPr="001D5112">
        <w:rPr>
          <w:rFonts w:cstheme="majorHAnsi"/>
        </w:rPr>
        <w:t xml:space="preserve">uzyskania pożądanych </w:t>
      </w:r>
      <w:r w:rsidR="00435D56" w:rsidRPr="001D5112">
        <w:rPr>
          <w:rFonts w:cstheme="majorHAnsi"/>
        </w:rPr>
        <w:lastRenderedPageBreak/>
        <w:t>rozwiązań</w:t>
      </w:r>
      <w:r w:rsidR="00A3013C" w:rsidRPr="001D5112">
        <w:rPr>
          <w:rFonts w:cstheme="majorHAnsi"/>
        </w:rPr>
        <w:t>). Zaangażowanie NCBR w realizację projektu na wczesnym etapie prowa</w:t>
      </w:r>
      <w:r w:rsidR="002F2650" w:rsidRPr="001D5112">
        <w:rPr>
          <w:rFonts w:cstheme="majorHAnsi"/>
        </w:rPr>
        <w:t>dzenia prac badawczych i rozwojowych</w:t>
      </w:r>
      <w:r w:rsidR="00A3013C" w:rsidRPr="001D5112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1D5112" w:rsidRDefault="008C0349" w:rsidP="00742F06">
      <w:pPr>
        <w:pStyle w:val="Nagwek2"/>
      </w:pPr>
      <w:bookmarkStart w:id="40" w:name="_Toc53762092"/>
      <w:bookmarkStart w:id="41" w:name="_Toc69201423"/>
      <w:bookmarkStart w:id="42" w:name="_Toc70262448"/>
      <w:bookmarkStart w:id="43" w:name="_Toc72275027"/>
      <w:bookmarkStart w:id="44" w:name="_Toc70488219"/>
      <w:r w:rsidRPr="001D5112">
        <w:t>Pomoc publiczna</w:t>
      </w:r>
      <w:bookmarkEnd w:id="35"/>
      <w:bookmarkEnd w:id="36"/>
      <w:bookmarkEnd w:id="37"/>
      <w:bookmarkEnd w:id="38"/>
      <w:r w:rsidR="000D2A59" w:rsidRPr="001D5112">
        <w:t xml:space="preserve"> i finansowanie ze środków Europejskiego Funduszu Rozwoju Regionalnego</w:t>
      </w:r>
      <w:bookmarkEnd w:id="40"/>
      <w:bookmarkEnd w:id="41"/>
      <w:bookmarkEnd w:id="42"/>
      <w:bookmarkEnd w:id="43"/>
      <w:bookmarkEnd w:id="44"/>
      <w:r w:rsidR="000D2A59" w:rsidRPr="001D5112">
        <w:t xml:space="preserve"> </w:t>
      </w:r>
    </w:p>
    <w:p w14:paraId="512101CC" w14:textId="67A6AAEF" w:rsidR="00AF3916" w:rsidRPr="001D5112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45" w:name="_Ref495417301"/>
      <w:r w:rsidRPr="001D5112">
        <w:rPr>
          <w:rFonts w:cstheme="majorBidi"/>
          <w:b/>
          <w:bCs/>
        </w:rPr>
        <w:t>Z</w:t>
      </w:r>
      <w:r w:rsidR="008C0349" w:rsidRPr="001D5112">
        <w:rPr>
          <w:rFonts w:cstheme="majorBidi"/>
          <w:b/>
          <w:bCs/>
        </w:rPr>
        <w:t xml:space="preserve">godnie z </w:t>
      </w:r>
      <w:r w:rsidRPr="001D5112">
        <w:rPr>
          <w:rFonts w:cstheme="majorBidi"/>
          <w:b/>
          <w:bCs/>
        </w:rPr>
        <w:t>cz</w:t>
      </w:r>
      <w:r w:rsidR="36EDF5D2" w:rsidRPr="001D5112">
        <w:rPr>
          <w:rFonts w:cstheme="majorBidi"/>
          <w:b/>
          <w:bCs/>
        </w:rPr>
        <w:t>ęścią</w:t>
      </w:r>
      <w:r w:rsidR="505396B5" w:rsidRPr="001D5112">
        <w:rPr>
          <w:rFonts w:cstheme="majorBidi"/>
          <w:b/>
          <w:bCs/>
        </w:rPr>
        <w:t xml:space="preserve"> </w:t>
      </w:r>
      <w:r w:rsidRPr="001D5112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1D5112">
        <w:rPr>
          <w:rFonts w:cstheme="majorBidi"/>
          <w:b/>
          <w:bCs/>
        </w:rPr>
        <w:t>Z</w:t>
      </w:r>
      <w:r w:rsidRPr="001D5112">
        <w:rPr>
          <w:rFonts w:cstheme="majorBidi"/>
          <w:b/>
          <w:bCs/>
        </w:rPr>
        <w:t xml:space="preserve">amówienia </w:t>
      </w:r>
      <w:r w:rsidR="00837C7D" w:rsidRPr="001D5112">
        <w:rPr>
          <w:rFonts w:cstheme="majorBidi"/>
          <w:b/>
          <w:bCs/>
        </w:rPr>
        <w:t>P</w:t>
      </w:r>
      <w:r w:rsidRPr="001D5112">
        <w:rPr>
          <w:rFonts w:cstheme="majorBidi"/>
          <w:b/>
          <w:bCs/>
        </w:rPr>
        <w:t>rzedkomercyjnego</w:t>
      </w:r>
      <w:r w:rsidR="00DD4EF4" w:rsidRPr="001D5112">
        <w:rPr>
          <w:rFonts w:cstheme="majorBidi"/>
          <w:b/>
          <w:bCs/>
        </w:rPr>
        <w:t xml:space="preserve"> </w:t>
      </w:r>
      <w:r w:rsidR="008C0349" w:rsidRPr="001D5112">
        <w:rPr>
          <w:rFonts w:cstheme="majorBidi"/>
          <w:b/>
          <w:bCs/>
        </w:rPr>
        <w:t>nie stanowi udzielenia pomocy państwa</w:t>
      </w:r>
      <w:r w:rsidRPr="001D5112">
        <w:rPr>
          <w:rFonts w:cstheme="majorBidi"/>
        </w:rPr>
        <w:t xml:space="preserve"> </w:t>
      </w:r>
      <w:r w:rsidR="009E15E0" w:rsidRPr="001D5112">
        <w:rPr>
          <w:rFonts w:cstheme="majorBidi"/>
        </w:rPr>
        <w:t xml:space="preserve">w rozumieniu art. 107 </w:t>
      </w:r>
      <w:r w:rsidR="00837C7D" w:rsidRPr="001D5112">
        <w:rPr>
          <w:rFonts w:cstheme="majorBidi"/>
        </w:rPr>
        <w:t>Traktatu o Funkcjonowaniu Unii Europejskiej</w:t>
      </w:r>
      <w:r w:rsidR="00E7168A" w:rsidRPr="001D5112">
        <w:rPr>
          <w:rFonts w:cstheme="majorBidi"/>
        </w:rPr>
        <w:t xml:space="preserve">, </w:t>
      </w:r>
      <w:r w:rsidR="00211369" w:rsidRPr="001D5112">
        <w:rPr>
          <w:rFonts w:cstheme="majorBidi"/>
        </w:rPr>
        <w:t>jeżeli</w:t>
      </w:r>
      <w:r w:rsidR="008C0349" w:rsidRPr="001D5112">
        <w:rPr>
          <w:rFonts w:cstheme="majorBidi"/>
        </w:rPr>
        <w:t xml:space="preserve"> </w:t>
      </w:r>
      <w:r w:rsidR="00837C7D" w:rsidRPr="001D5112">
        <w:rPr>
          <w:rFonts w:cstheme="majorBidi"/>
          <w:b/>
          <w:bCs/>
        </w:rPr>
        <w:t>c</w:t>
      </w:r>
      <w:r w:rsidR="00E64133" w:rsidRPr="001D5112">
        <w:rPr>
          <w:rFonts w:cstheme="majorBidi"/>
          <w:b/>
          <w:bCs/>
        </w:rPr>
        <w:t xml:space="preserve">ena zapłacona za usługi badawcze i </w:t>
      </w:r>
      <w:r w:rsidR="00837C7D" w:rsidRPr="001D5112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1D5112">
        <w:rPr>
          <w:rFonts w:cstheme="majorBidi"/>
        </w:rPr>
        <w:t>Komisja Europejska wskazuje, że</w:t>
      </w:r>
      <w:r w:rsidR="007803D1" w:rsidRPr="001D5112">
        <w:rPr>
          <w:rFonts w:cstheme="majorBidi"/>
          <w:b/>
          <w:bCs/>
        </w:rPr>
        <w:t xml:space="preserve"> </w:t>
      </w:r>
      <w:r w:rsidR="00874AF5" w:rsidRPr="001D5112">
        <w:rPr>
          <w:rFonts w:cstheme="majorBidi"/>
        </w:rPr>
        <w:t>środkiem do osiągnięcia tego wymogu</w:t>
      </w:r>
      <w:r w:rsidR="007803D1" w:rsidRPr="001D5112">
        <w:rPr>
          <w:rFonts w:cstheme="majorBidi"/>
          <w:b/>
          <w:bCs/>
        </w:rPr>
        <w:t xml:space="preserve"> </w:t>
      </w:r>
      <w:r w:rsidR="007803D1" w:rsidRPr="001D5112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1D5112">
        <w:rPr>
          <w:rFonts w:cstheme="majorBidi"/>
        </w:rPr>
        <w:t> </w:t>
      </w:r>
      <w:r w:rsidR="007803D1" w:rsidRPr="001D5112">
        <w:rPr>
          <w:rFonts w:cstheme="majorBidi"/>
        </w:rPr>
        <w:t>obszarze praw własności intelektualnej są dzielone pomiędzy</w:t>
      </w:r>
      <w:r w:rsidR="007803D1" w:rsidRPr="001D5112">
        <w:rPr>
          <w:rFonts w:cstheme="majorBidi"/>
          <w:b/>
          <w:bCs/>
        </w:rPr>
        <w:t xml:space="preserve"> </w:t>
      </w:r>
      <w:r w:rsidR="007803D1" w:rsidRPr="001D5112">
        <w:rPr>
          <w:rFonts w:cstheme="majorBidi"/>
        </w:rPr>
        <w:t>zamawiającego i wykonawcę.</w:t>
      </w:r>
      <w:bookmarkEnd w:id="45"/>
    </w:p>
    <w:p w14:paraId="7A4ED04A" w14:textId="3BE916E7" w:rsidR="00D849D3" w:rsidRPr="001D5112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Zamiarem </w:t>
      </w:r>
      <w:r w:rsidR="00914CB6" w:rsidRPr="001D5112">
        <w:rPr>
          <w:rFonts w:cstheme="majorHAnsi"/>
        </w:rPr>
        <w:t>Narodowego Centrum Badań i Rozwoju</w:t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jest</w:t>
      </w:r>
      <w:r w:rsidR="00CA118F" w:rsidRPr="001D5112">
        <w:rPr>
          <w:rFonts w:cstheme="majorHAnsi"/>
        </w:rPr>
        <w:t xml:space="preserve">, </w:t>
      </w:r>
      <w:r w:rsidR="00395C4C" w:rsidRPr="001D5112">
        <w:rPr>
          <w:rFonts w:cstheme="majorHAnsi"/>
        </w:rPr>
        <w:t xml:space="preserve">aby </w:t>
      </w:r>
      <w:r w:rsidR="00CA118F" w:rsidRPr="001D5112">
        <w:rPr>
          <w:rFonts w:cstheme="majorHAnsi"/>
        </w:rPr>
        <w:t>dzięki mechanizmom opisanym w Regulaminie i Umowie,</w:t>
      </w:r>
      <w:r w:rsidRPr="001D5112">
        <w:rPr>
          <w:rFonts w:cstheme="majorHAnsi"/>
        </w:rPr>
        <w:t xml:space="preserve"> </w:t>
      </w:r>
      <w:r w:rsidR="00395C4C" w:rsidRPr="001D5112">
        <w:rPr>
          <w:rFonts w:cstheme="majorHAnsi"/>
        </w:rPr>
        <w:t>uzyskać adekwatność</w:t>
      </w:r>
      <w:r w:rsidRPr="001D5112">
        <w:rPr>
          <w:rFonts w:cstheme="majorHAnsi"/>
        </w:rPr>
        <w:t xml:space="preserve"> wynagrodzenia </w:t>
      </w:r>
      <w:r w:rsidR="00D15DB4" w:rsidRPr="001D5112">
        <w:rPr>
          <w:rFonts w:cstheme="majorHAnsi"/>
        </w:rPr>
        <w:t>Uczestników Przedsięwzięcia</w:t>
      </w:r>
      <w:r w:rsidRPr="001D5112">
        <w:rPr>
          <w:rFonts w:cstheme="majorHAnsi"/>
        </w:rPr>
        <w:t xml:space="preserve"> do prowadzonych przez nich prac oraz do podziału korzyści i ryzyk pomiędzy NCBR</w:t>
      </w:r>
      <w:r w:rsidR="002B1959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a </w:t>
      </w:r>
      <w:r w:rsidR="00D15DB4" w:rsidRPr="001D5112">
        <w:rPr>
          <w:rFonts w:cstheme="majorHAnsi"/>
        </w:rPr>
        <w:t>Uczestnikami Przedsięwzięcia</w:t>
      </w:r>
      <w:r w:rsidRPr="001D5112">
        <w:rPr>
          <w:rFonts w:cstheme="majorHAnsi"/>
        </w:rPr>
        <w:t>, która będzie odpowiadać zaleceniom Komisji Europejskiej wskazanym w Zasadach ramowych.</w:t>
      </w:r>
    </w:p>
    <w:p w14:paraId="3C999747" w14:textId="14C063B3" w:rsidR="00D849D3" w:rsidRPr="001D5112" w:rsidRDefault="00586E2C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i/>
          <w:iCs/>
          <w:color w:val="000000" w:themeColor="text1"/>
        </w:rPr>
      </w:pPr>
      <w:r w:rsidRPr="001D5112">
        <w:rPr>
          <w:rFonts w:cstheme="majorBidi"/>
        </w:rPr>
        <w:t xml:space="preserve">Przedsięwzięcie </w:t>
      </w:r>
      <w:r w:rsidR="000D2A59" w:rsidRPr="001D5112">
        <w:rPr>
          <w:rFonts w:cstheme="majorBidi"/>
        </w:rPr>
        <w:t xml:space="preserve">jest </w:t>
      </w:r>
      <w:r w:rsidR="008C5CDA" w:rsidRPr="001D5112">
        <w:rPr>
          <w:rFonts w:cstheme="majorBidi"/>
        </w:rPr>
        <w:t xml:space="preserve">finansowane </w:t>
      </w:r>
      <w:r w:rsidR="00D849D3" w:rsidRPr="001D5112">
        <w:rPr>
          <w:rFonts w:cstheme="majorBidi"/>
        </w:rPr>
        <w:t xml:space="preserve">ze środków </w:t>
      </w:r>
      <w:r w:rsidR="003F366E" w:rsidRPr="001D5112">
        <w:rPr>
          <w:rFonts w:cstheme="majorBidi"/>
        </w:rPr>
        <w:t xml:space="preserve">Europejskiego Funduszu Rozwoju Regionalnego w ramach </w:t>
      </w:r>
      <w:r w:rsidR="00D849D3" w:rsidRPr="001D5112">
        <w:t>p</w:t>
      </w:r>
      <w:r w:rsidR="00D849D3" w:rsidRPr="001D5112">
        <w:rPr>
          <w:color w:val="000000" w:themeColor="text1"/>
        </w:rPr>
        <w:t xml:space="preserve">rojektu pozakonkursowego pn. </w:t>
      </w:r>
      <w:r w:rsidR="00EB7B56" w:rsidRPr="001D5112">
        <w:rPr>
          <w:rFonts w:eastAsia="Times New Roman" w:cs="Arial"/>
        </w:rPr>
        <w:t>Podniesienie poziomu innowacyjności gospodarki poprzez realizację przedsięwzięć badawczych w trybie innowacyjnych zamówień publicznych w celu wsparcia realizacji strategii Europejskiego Zielonego Ładu</w:t>
      </w:r>
      <w:r w:rsidR="00796D3C" w:rsidRPr="001D5112">
        <w:rPr>
          <w:rFonts w:eastAsia="Times New Roman" w:cs="Arial"/>
        </w:rPr>
        <w:t xml:space="preserve"> zgodnie z umową z dnia 3 lipca 2020 r. numer POIR.04.01.03-00-0001/20-00.</w:t>
      </w:r>
    </w:p>
    <w:p w14:paraId="6B4D43F3" w14:textId="4E68E7E4" w:rsidR="00B41024" w:rsidRPr="001D5112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NCBR wymaga, aby </w:t>
      </w:r>
      <w:r w:rsidR="00D15DB4" w:rsidRPr="001D5112">
        <w:rPr>
          <w:rFonts w:cstheme="majorHAnsi"/>
        </w:rPr>
        <w:t>Uczestnik Przedsięwzięcia</w:t>
      </w:r>
      <w:r w:rsidR="006347DC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zobowiązał się, że prace wykonywane przez niego w ramach usług badawczo-rozwojow</w:t>
      </w:r>
      <w:r w:rsidR="002D20AC" w:rsidRPr="001D5112">
        <w:rPr>
          <w:rFonts w:cstheme="majorHAnsi"/>
        </w:rPr>
        <w:t>ych,</w:t>
      </w:r>
      <w:r w:rsidRPr="001D5112">
        <w:rPr>
          <w:rFonts w:cstheme="majorHAnsi"/>
        </w:rPr>
        <w:t xml:space="preserve"> świadczonych w </w:t>
      </w:r>
      <w:r w:rsidR="001E61ED" w:rsidRPr="001D5112">
        <w:rPr>
          <w:rFonts w:cstheme="majorHAnsi"/>
        </w:rPr>
        <w:t>ramach Przedsięwzięcia</w:t>
      </w:r>
      <w:r w:rsidR="002D20AC" w:rsidRPr="001D5112">
        <w:rPr>
          <w:rFonts w:cstheme="majorHAnsi"/>
        </w:rPr>
        <w:t>,</w:t>
      </w:r>
      <w:r w:rsidR="00395C4C" w:rsidRPr="001D5112">
        <w:rPr>
          <w:rFonts w:cstheme="majorHAnsi"/>
        </w:rPr>
        <w:t xml:space="preserve"> za które otrzymuje wynagrodzenie przewidziane Umową</w:t>
      </w:r>
      <w:r w:rsidRPr="001D5112">
        <w:rPr>
          <w:rFonts w:cstheme="majorHAnsi"/>
        </w:rPr>
        <w:t xml:space="preserve">, nie </w:t>
      </w:r>
      <w:r w:rsidR="00EC126E" w:rsidRPr="001D5112">
        <w:rPr>
          <w:rFonts w:cstheme="majorHAnsi"/>
        </w:rPr>
        <w:t xml:space="preserve">były, ani nie </w:t>
      </w:r>
      <w:r w:rsidRPr="001D5112">
        <w:rPr>
          <w:rFonts w:cstheme="majorHAnsi"/>
        </w:rPr>
        <w:t xml:space="preserve">będą finansowane </w:t>
      </w:r>
      <w:r w:rsidR="00174D13" w:rsidRPr="001D5112">
        <w:rPr>
          <w:rFonts w:cstheme="majorHAnsi"/>
        </w:rPr>
        <w:t xml:space="preserve">ze środków publicznych, a w szczególności </w:t>
      </w:r>
      <w:r w:rsidRPr="001D5112">
        <w:rPr>
          <w:rFonts w:cstheme="majorHAnsi"/>
        </w:rPr>
        <w:t>ze środków pochodzących z budżetu Unii Europejskiej, z</w:t>
      </w:r>
      <w:r w:rsidR="005068B7" w:rsidRPr="001D5112">
        <w:rPr>
          <w:rFonts w:cstheme="majorHAnsi"/>
        </w:rPr>
        <w:t> </w:t>
      </w:r>
      <w:r w:rsidRPr="001D5112">
        <w:rPr>
          <w:rFonts w:cstheme="majorHAnsi"/>
        </w:rPr>
        <w:t xml:space="preserve">wyłączeniem wynagrodzenia wypłacanego </w:t>
      </w:r>
      <w:r w:rsidR="008920C2" w:rsidRPr="001D5112">
        <w:rPr>
          <w:rFonts w:cstheme="majorHAnsi"/>
        </w:rPr>
        <w:t xml:space="preserve">w ramach </w:t>
      </w:r>
      <w:r w:rsidR="00390FB3" w:rsidRPr="001D5112">
        <w:rPr>
          <w:rFonts w:cstheme="majorHAnsi"/>
        </w:rPr>
        <w:t>Przedsięwzięcia</w:t>
      </w:r>
      <w:r w:rsidRPr="001D5112">
        <w:rPr>
          <w:rFonts w:cstheme="majorHAnsi"/>
        </w:rPr>
        <w:t>.</w:t>
      </w:r>
    </w:p>
    <w:p w14:paraId="2278B2D5" w14:textId="59C3BCE5" w:rsidR="00B97289" w:rsidRPr="001D5112" w:rsidRDefault="00B97289" w:rsidP="00742F06">
      <w:pPr>
        <w:pStyle w:val="Nagwek2"/>
      </w:pPr>
      <w:bookmarkStart w:id="46" w:name="_Ref52625619"/>
      <w:bookmarkStart w:id="47" w:name="_Toc53762093"/>
      <w:bookmarkStart w:id="48" w:name="_Toc69201424"/>
      <w:bookmarkStart w:id="49" w:name="_Toc70262449"/>
      <w:bookmarkStart w:id="50" w:name="_Toc72275028"/>
      <w:bookmarkStart w:id="51" w:name="_Toc70488220"/>
      <w:bookmarkStart w:id="52" w:name="_Hlk53752756"/>
      <w:r w:rsidRPr="001D5112">
        <w:t>Wyjaśnienie kluczowych założeń Przedsięwzięcia</w:t>
      </w:r>
      <w:bookmarkEnd w:id="46"/>
      <w:bookmarkEnd w:id="47"/>
      <w:bookmarkEnd w:id="48"/>
      <w:bookmarkEnd w:id="49"/>
      <w:bookmarkEnd w:id="50"/>
      <w:bookmarkEnd w:id="51"/>
    </w:p>
    <w:bookmarkEnd w:id="52"/>
    <w:p w14:paraId="412F3997" w14:textId="098119FB" w:rsidR="00D63371" w:rsidRPr="001D5112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="007A5C62" w:rsidRPr="001D5112">
        <w:rPr>
          <w:b/>
          <w:bCs/>
        </w:rPr>
        <w:t>Rodzaj</w:t>
      </w:r>
      <w:r w:rsidR="007A5C62" w:rsidRPr="001D5112">
        <w:t xml:space="preserve"> </w:t>
      </w:r>
      <w:r w:rsidRPr="001D5112">
        <w:rPr>
          <w:b/>
          <w:bCs/>
        </w:rPr>
        <w:t>zamówienia</w:t>
      </w:r>
      <w:r w:rsidRPr="001D5112">
        <w:t>]</w:t>
      </w:r>
      <w:r w:rsidR="007A5C62" w:rsidRPr="001D5112">
        <w:t xml:space="preserve"> Przedmiotem zamówienia są usługi badawczo-rozwojowe</w:t>
      </w:r>
      <w:r w:rsidR="009B386B" w:rsidRPr="001D5112">
        <w:t>,</w:t>
      </w:r>
      <w:r w:rsidR="007A5C62" w:rsidRPr="001D5112">
        <w:t xml:space="preserve"> wraz ze szczegółowo określonymi </w:t>
      </w:r>
      <w:r w:rsidR="005168D5" w:rsidRPr="001D5112">
        <w:t xml:space="preserve">niezbędnymi </w:t>
      </w:r>
      <w:r w:rsidR="007A5C62" w:rsidRPr="001D5112">
        <w:t>świadczeniami pobocznymi</w:t>
      </w:r>
      <w:r w:rsidR="00102C71" w:rsidRPr="001D5112">
        <w:t xml:space="preserve">. </w:t>
      </w:r>
      <w:r w:rsidR="00102C71" w:rsidRPr="003E143B">
        <w:rPr>
          <w:b/>
        </w:rPr>
        <w:t>Usługi są</w:t>
      </w:r>
      <w:r w:rsidR="00355D32" w:rsidRPr="003E143B">
        <w:rPr>
          <w:b/>
        </w:rPr>
        <w:t xml:space="preserve"> nakierowane na </w:t>
      </w:r>
      <w:r w:rsidR="00617029" w:rsidRPr="003E143B">
        <w:rPr>
          <w:b/>
        </w:rPr>
        <w:t xml:space="preserve">opracowanie </w:t>
      </w:r>
      <w:r w:rsidR="00FC5AAA" w:rsidRPr="00E473AB">
        <w:rPr>
          <w:rFonts w:cstheme="majorBidi"/>
          <w:b/>
          <w:bCs/>
        </w:rPr>
        <w:t xml:space="preserve">przez Uczestników Przedsięwzięcia </w:t>
      </w:r>
      <w:r w:rsidR="00E45C67" w:rsidRPr="00E473AB">
        <w:rPr>
          <w:rFonts w:cstheme="majorBidi"/>
          <w:b/>
          <w:bCs/>
        </w:rPr>
        <w:t xml:space="preserve">Rozwiązania </w:t>
      </w:r>
      <w:r w:rsidR="00FC5AAA" w:rsidRPr="00E473AB">
        <w:rPr>
          <w:rFonts w:cstheme="majorBidi"/>
          <w:b/>
          <w:bCs/>
        </w:rPr>
        <w:t xml:space="preserve">przeznaczonego </w:t>
      </w:r>
      <w:r w:rsidR="00E473AB" w:rsidRPr="00E473AB">
        <w:rPr>
          <w:rFonts w:cstheme="majorBidi"/>
          <w:b/>
          <w:bCs/>
        </w:rPr>
        <w:t xml:space="preserve">jednocześnie </w:t>
      </w:r>
      <w:r w:rsidR="00FC5AAA" w:rsidRPr="00E473AB">
        <w:rPr>
          <w:rFonts w:cstheme="majorBidi"/>
          <w:b/>
          <w:bCs/>
        </w:rPr>
        <w:t>do zastosowania w dwóch szczególnych przeznaczeniach, tj.</w:t>
      </w:r>
      <w:r w:rsidR="00FC5AAA" w:rsidRPr="003E143B">
        <w:rPr>
          <w:b/>
        </w:rPr>
        <w:t xml:space="preserve"> w </w:t>
      </w:r>
      <w:r w:rsidR="00FC5AAA" w:rsidRPr="00E473AB">
        <w:rPr>
          <w:rFonts w:cstheme="majorBidi"/>
          <w:b/>
          <w:bCs/>
        </w:rPr>
        <w:t xml:space="preserve">Budynkach Jednorodzinnych oraz </w:t>
      </w:r>
      <w:r w:rsidR="00E068C9">
        <w:rPr>
          <w:rFonts w:cstheme="majorBidi"/>
          <w:b/>
          <w:bCs/>
        </w:rPr>
        <w:t xml:space="preserve">w </w:t>
      </w:r>
      <w:r w:rsidR="00FC5AAA" w:rsidRPr="00E473AB">
        <w:rPr>
          <w:rFonts w:cstheme="majorBidi"/>
          <w:b/>
          <w:bCs/>
        </w:rPr>
        <w:t>Budynkach Szkół</w:t>
      </w:r>
      <w:r w:rsidR="00617029" w:rsidRPr="003E143B">
        <w:rPr>
          <w:b/>
        </w:rPr>
        <w:t>.</w:t>
      </w:r>
      <w:r w:rsidR="00617029" w:rsidRPr="001D5112">
        <w:rPr>
          <w:rFonts w:cstheme="majorBidi"/>
        </w:rPr>
        <w:t xml:space="preserve"> </w:t>
      </w:r>
      <w:r w:rsidR="004A78DC" w:rsidRPr="001D5112">
        <w:rPr>
          <w:rFonts w:cstheme="majorBidi"/>
        </w:rPr>
        <w:t xml:space="preserve">Wyzwanie badawcze, które ma być rozwiązane w wyniku świadczonych przez Uczestników Przedsięwzięcia usług badawczo-rozwojowych </w:t>
      </w:r>
      <w:r w:rsidR="00102C71" w:rsidRPr="001D5112">
        <w:t xml:space="preserve">jest szczegółowo </w:t>
      </w:r>
      <w:r w:rsidR="00617029" w:rsidRPr="001D5112">
        <w:rPr>
          <w:rFonts w:cstheme="majorBidi"/>
        </w:rPr>
        <w:t>wyznaczone</w:t>
      </w:r>
      <w:r w:rsidR="00102C71" w:rsidRPr="001D5112">
        <w:t xml:space="preserve"> </w:t>
      </w:r>
      <w:r w:rsidR="1960D85A" w:rsidRPr="001D5112">
        <w:t>Wymaganiami</w:t>
      </w:r>
      <w:r w:rsidR="006763C2" w:rsidRPr="001D5112">
        <w:t xml:space="preserve"> </w:t>
      </w:r>
      <w:r w:rsidR="00F84C9D" w:rsidRPr="001D5112">
        <w:t>Obligatoryjnymi</w:t>
      </w:r>
      <w:r w:rsidR="006763C2" w:rsidRPr="001D5112">
        <w:t xml:space="preserve">, </w:t>
      </w:r>
      <w:r w:rsidR="1960D85A" w:rsidRPr="001D5112">
        <w:t>Wymaganiami</w:t>
      </w:r>
      <w:r w:rsidR="006763C2" w:rsidRPr="001D5112">
        <w:t xml:space="preserve"> Konkursowymi</w:t>
      </w:r>
      <w:r w:rsidR="004A78DC" w:rsidRPr="001D5112">
        <w:rPr>
          <w:rFonts w:cstheme="majorBidi"/>
        </w:rPr>
        <w:t xml:space="preserve"> i</w:t>
      </w:r>
      <w:r w:rsidR="006763C2" w:rsidRPr="001D5112">
        <w:rPr>
          <w:rFonts w:cstheme="majorBidi"/>
        </w:rPr>
        <w:t xml:space="preserve"> </w:t>
      </w:r>
      <w:r w:rsidR="1960D85A" w:rsidRPr="001D5112">
        <w:rPr>
          <w:rFonts w:cstheme="majorBidi"/>
        </w:rPr>
        <w:t>Wymaganiami</w:t>
      </w:r>
      <w:r w:rsidR="006763C2" w:rsidRPr="001D5112">
        <w:rPr>
          <w:rFonts w:cstheme="majorBidi"/>
        </w:rPr>
        <w:t xml:space="preserve"> Jakościowymi</w:t>
      </w:r>
      <w:r w:rsidR="00102C71" w:rsidRPr="001D5112">
        <w:t xml:space="preserve">. </w:t>
      </w:r>
    </w:p>
    <w:p w14:paraId="499612F6" w14:textId="746D85AA" w:rsidR="00EC78C2" w:rsidRPr="001D511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</w:rPr>
        <w:t>Oznaczenie CPV</w:t>
      </w:r>
      <w:r w:rsidRPr="001D5112">
        <w:t xml:space="preserve">] </w:t>
      </w:r>
      <w:r w:rsidR="00EF5199" w:rsidRPr="001D5112">
        <w:t>Główny p</w:t>
      </w:r>
      <w:r w:rsidR="009B386B" w:rsidRPr="001D5112">
        <w:t>rzedmiot zamówienia odpowiada następującym kodom CPV:</w:t>
      </w:r>
      <w:bookmarkStart w:id="53" w:name="_Hlk53778478"/>
      <w:bookmarkStart w:id="54" w:name="_Hlk53778492"/>
      <w:bookmarkEnd w:id="53"/>
    </w:p>
    <w:p w14:paraId="79EFA469" w14:textId="77777777" w:rsidR="004A78DC" w:rsidRPr="001D5112" w:rsidRDefault="004A78DC" w:rsidP="004A78DC">
      <w:pPr>
        <w:pStyle w:val="Akapitzlist"/>
        <w:numPr>
          <w:ilvl w:val="1"/>
          <w:numId w:val="32"/>
        </w:numPr>
        <w:ind w:left="1134"/>
      </w:pPr>
      <w:r w:rsidRPr="001D5112">
        <w:t>73100000-3: Usługi badawcze i eksperymentalno-rozwojowe,</w:t>
      </w:r>
    </w:p>
    <w:p w14:paraId="3FCE354F" w14:textId="7129736F" w:rsidR="009B386B" w:rsidRPr="001D511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73300000-5: Projekt i realizacja badań oraz rozwój,</w:t>
      </w:r>
    </w:p>
    <w:p w14:paraId="70A8A3E2" w14:textId="28E77B87" w:rsidR="009B386B" w:rsidRPr="001D511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73420000-2: Studium przedwykonalności i demonstracja technologiczna</w:t>
      </w:r>
      <w:r w:rsidR="00EF5199" w:rsidRPr="001D5112">
        <w:t>,</w:t>
      </w:r>
    </w:p>
    <w:p w14:paraId="1E769C1C" w14:textId="685AE31D" w:rsidR="009B386B" w:rsidRPr="001D511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73430000-5: Testy i ocena</w:t>
      </w:r>
      <w:r w:rsidR="00EF5199" w:rsidRPr="001D5112">
        <w:t>.</w:t>
      </w:r>
    </w:p>
    <w:bookmarkEnd w:id="54"/>
    <w:p w14:paraId="7B1CC530" w14:textId="77777777" w:rsidR="00845D0D" w:rsidRPr="001D5112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</w:rPr>
        <w:t>Wynagrodzenie</w:t>
      </w:r>
      <w:r w:rsidRPr="001D5112">
        <w:t xml:space="preserve">] Uczestnicy Przedsięwzięcia wykonują określone Umową usługi i świadczenia za wynagrodzeniem, które obejmuje również wynagrodzenie za udzielenie </w:t>
      </w:r>
      <w:r w:rsidR="00A46C56" w:rsidRPr="001D5112">
        <w:rPr>
          <w:rFonts w:cstheme="majorHAnsi"/>
        </w:rPr>
        <w:t xml:space="preserve">niewyłącznej </w:t>
      </w:r>
      <w:r w:rsidRPr="001D5112">
        <w:t xml:space="preserve">licencji na korzystanie z </w:t>
      </w:r>
      <w:r w:rsidR="00EF1F78" w:rsidRPr="001D5112">
        <w:t xml:space="preserve">Rozwiązania w </w:t>
      </w:r>
      <w:r w:rsidRPr="001D5112">
        <w:t>ograniczonym zakresie przez NCBR</w:t>
      </w:r>
      <w:bookmarkStart w:id="55" w:name="_Hlk53778513"/>
      <w:r w:rsidR="006763C2" w:rsidRPr="001D5112">
        <w:t xml:space="preserve">, z zastrzeżeniem tzw. </w:t>
      </w:r>
      <w:r w:rsidR="006763C2" w:rsidRPr="001D5112">
        <w:rPr>
          <w:rFonts w:cstheme="majorHAnsi"/>
        </w:rPr>
        <w:t>Wariantu B</w:t>
      </w:r>
      <w:bookmarkEnd w:id="55"/>
      <w:r w:rsidR="00ED474D" w:rsidRPr="001D5112">
        <w:rPr>
          <w:rFonts w:cstheme="majorHAnsi"/>
        </w:rPr>
        <w:t>, a</w:t>
      </w:r>
      <w:r w:rsidR="00C9470A" w:rsidRPr="001D5112">
        <w:rPr>
          <w:rFonts w:cstheme="majorHAnsi"/>
        </w:rPr>
        <w:t xml:space="preserve"> także </w:t>
      </w:r>
      <w:r w:rsidR="00ED474D" w:rsidRPr="001D5112">
        <w:rPr>
          <w:rFonts w:cstheme="majorHAnsi"/>
        </w:rPr>
        <w:t>świadczenia poboczne mające</w:t>
      </w:r>
      <w:r w:rsidR="00C947E2" w:rsidRPr="001D5112">
        <w:rPr>
          <w:rFonts w:cstheme="majorHAnsi"/>
        </w:rPr>
        <w:t xml:space="preserve"> </w:t>
      </w:r>
      <w:r w:rsidR="00C9470A" w:rsidRPr="001D5112">
        <w:rPr>
          <w:rFonts w:cstheme="majorHAnsi"/>
        </w:rPr>
        <w:t>miejsce po zakończeniu prac badawczo-rozwojowych</w:t>
      </w:r>
      <w:r w:rsidRPr="001D5112">
        <w:rPr>
          <w:rFonts w:cstheme="majorHAnsi"/>
        </w:rPr>
        <w:t>.</w:t>
      </w:r>
      <w:r w:rsidRPr="001D5112">
        <w:t xml:space="preserve"> Wysokość wynagrodzenia jest ograniczona w przypadku danego Uczestnika </w:t>
      </w:r>
      <w:r w:rsidRPr="001D5112">
        <w:lastRenderedPageBreak/>
        <w:t>Przedsięwzięcia limitami określonymi w ramach budżetu Przedsięwzięcia oraz wysokością określoną przez Uczestnika Przedsięwzięcia w jego ofercie</w:t>
      </w:r>
      <w:r w:rsidRPr="001D5112">
        <w:rPr>
          <w:rFonts w:cstheme="majorHAnsi"/>
        </w:rPr>
        <w:t>.</w:t>
      </w:r>
      <w:r w:rsidR="00F84C9D" w:rsidRPr="001D5112">
        <w:t xml:space="preserve"> </w:t>
      </w:r>
    </w:p>
    <w:p w14:paraId="1E5747A0" w14:textId="227E72FB" w:rsidR="000F2D70" w:rsidRPr="001D5112" w:rsidRDefault="00F84C9D" w:rsidP="00845D0D">
      <w:pPr>
        <w:pStyle w:val="Akapitzlist"/>
        <w:spacing w:after="0" w:line="240" w:lineRule="auto"/>
        <w:ind w:left="567"/>
        <w:jc w:val="both"/>
      </w:pPr>
      <w:r w:rsidRPr="001D5112">
        <w:t>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1D5112">
        <w:t xml:space="preserve"> jak również to, że </w:t>
      </w:r>
      <w:r w:rsidR="00C9470A" w:rsidRPr="001D5112">
        <w:rPr>
          <w:rFonts w:cstheme="majorHAnsi"/>
        </w:rPr>
        <w:t xml:space="preserve">NCBR </w:t>
      </w:r>
      <w:r w:rsidR="00330F36" w:rsidRPr="001D5112">
        <w:t xml:space="preserve">nie nabywa </w:t>
      </w:r>
      <w:r w:rsidR="00330F36" w:rsidRPr="001D5112">
        <w:rPr>
          <w:rFonts w:cstheme="majorHAnsi"/>
        </w:rPr>
        <w:t>praw</w:t>
      </w:r>
      <w:r w:rsidR="00C9470A" w:rsidRPr="001D5112">
        <w:rPr>
          <w:rFonts w:cstheme="majorHAnsi"/>
        </w:rPr>
        <w:t xml:space="preserve">a własności ani obligacyjnych </w:t>
      </w:r>
      <w:r w:rsidR="00C9470A" w:rsidRPr="001D5112">
        <w:t>praw do</w:t>
      </w:r>
      <w:r w:rsidR="00C9470A" w:rsidRPr="001D5112">
        <w:rPr>
          <w:rFonts w:cstheme="majorHAnsi"/>
        </w:rPr>
        <w:t xml:space="preserve"> korzystania z</w:t>
      </w:r>
      <w:r w:rsidR="00330F36" w:rsidRPr="001D5112">
        <w:t xml:space="preserve"> </w:t>
      </w:r>
      <w:r w:rsidR="00131DAA" w:rsidRPr="001D5112">
        <w:t>Prototypu</w:t>
      </w:r>
      <w:r w:rsidR="0044467B" w:rsidRPr="001D5112">
        <w:t xml:space="preserve"> </w:t>
      </w:r>
      <w:r w:rsidR="00E45C67" w:rsidRPr="001D5112">
        <w:t>Systemu A</w:t>
      </w:r>
      <w:r w:rsidR="00714C0F">
        <w:t xml:space="preserve"> stworzonego dla Budynku Jednorodzinnego</w:t>
      </w:r>
      <w:r w:rsidR="0044467B" w:rsidRPr="001D5112">
        <w:t>,</w:t>
      </w:r>
      <w:r w:rsidR="00131DAA" w:rsidRPr="001D5112">
        <w:t xml:space="preserve"> </w:t>
      </w:r>
      <w:r w:rsidR="004472A6" w:rsidRPr="001D5112">
        <w:t>z wyłączeniem przeprowadzenia na ni</w:t>
      </w:r>
      <w:r w:rsidR="00714C0F">
        <w:t>m</w:t>
      </w:r>
      <w:r w:rsidR="004472A6" w:rsidRPr="001D5112">
        <w:t xml:space="preserve"> testów</w:t>
      </w:r>
      <w:r w:rsidR="0044467B" w:rsidRPr="001D5112">
        <w:t xml:space="preserve"> (zasady dot. Demonstratorów opisano poniżej)</w:t>
      </w:r>
      <w:r w:rsidR="00EC72FC" w:rsidRPr="001D5112">
        <w:t xml:space="preserve">. Prawa te </w:t>
      </w:r>
      <w:r w:rsidR="002A4E35" w:rsidRPr="001D5112">
        <w:t>zachowują Uczestnicy Przedsięwzięcia</w:t>
      </w:r>
      <w:r w:rsidR="0044467B" w:rsidRPr="001D5112">
        <w:t xml:space="preserve">. </w:t>
      </w:r>
      <w:r w:rsidR="009931EC" w:rsidRPr="001D5112">
        <w:rPr>
          <w:rFonts w:cstheme="majorHAnsi"/>
        </w:rPr>
        <w:t xml:space="preserve">Okoliczność ta </w:t>
      </w:r>
      <w:r w:rsidR="0044467B" w:rsidRPr="001D5112">
        <w:rPr>
          <w:rFonts w:cstheme="majorHAnsi"/>
        </w:rPr>
        <w:t xml:space="preserve">powinna być </w:t>
      </w:r>
      <w:r w:rsidR="009931EC" w:rsidRPr="001D5112">
        <w:rPr>
          <w:rFonts w:cstheme="majorHAnsi"/>
        </w:rPr>
        <w:t>uwzględniona w wysokości oferowanego przez Uczestników Przedsięwzięcia wynagrodzenia</w:t>
      </w:r>
      <w:r w:rsidRPr="001D5112">
        <w:t>.</w:t>
      </w:r>
    </w:p>
    <w:p w14:paraId="524A6504" w14:textId="6A4F61DA" w:rsidR="00845D0D" w:rsidRPr="001D5112" w:rsidRDefault="00845D0D" w:rsidP="00845D0D">
      <w:pPr>
        <w:pStyle w:val="Akapitzlist"/>
        <w:spacing w:after="0" w:line="240" w:lineRule="auto"/>
        <w:ind w:left="567"/>
        <w:jc w:val="both"/>
      </w:pPr>
      <w:r w:rsidRPr="001D5112">
        <w:t>NCBR zakłada, że wskutek wprowadzonej konkurencji i otwartego trybu postępowania warunki Przedsięwzięcia pozwalają na rynkowe ustalenie wynagrodzenia (w tym marży</w:t>
      </w:r>
      <w:r w:rsidR="00923633" w:rsidRPr="001D5112">
        <w:t xml:space="preserve"> za usługi</w:t>
      </w:r>
      <w:r w:rsidRPr="001D5112">
        <w:t>) i innych korzyści Uczestników Przedsięwzięcia</w:t>
      </w:r>
      <w:r w:rsidR="00AF2A46" w:rsidRPr="001D5112">
        <w:t>,</w:t>
      </w:r>
      <w:r w:rsidR="00FC4AB6" w:rsidRPr="001D5112">
        <w:t xml:space="preserve"> odpowiednio</w:t>
      </w:r>
      <w:r w:rsidRPr="001D5112">
        <w:t xml:space="preserve"> do ich świadczeń i ryzyka.</w:t>
      </w:r>
    </w:p>
    <w:p w14:paraId="583333C6" w14:textId="680DD794" w:rsidR="00674B07" w:rsidRPr="001D5112" w:rsidRDefault="00674B07" w:rsidP="00674B0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Rozwiązanie</w:t>
      </w:r>
      <w:r w:rsidRPr="001D5112">
        <w:rPr>
          <w:rFonts w:cstheme="majorHAnsi"/>
        </w:rPr>
        <w:t xml:space="preserve">] Technologia opracowana przez Uczestników Przedsięwzięcia, jest wynikiem w całości lub w części (tj. z uwzględnieniem posiadanego przez nich Background IP) przeprowadzonych przez nich prac badawczo-rozwojowych. Rozwiązanie ma mieć charakter uniwersalny, tj. pomimo tego, że ma być zaprezentowane docelowo w ramach Przedsięwzięcia w postaci </w:t>
      </w:r>
      <w:r w:rsidR="00FC4AB6" w:rsidRPr="001D5112">
        <w:rPr>
          <w:rFonts w:cstheme="majorHAnsi"/>
        </w:rPr>
        <w:t xml:space="preserve">Prototypu i następnie </w:t>
      </w:r>
      <w:r w:rsidRPr="001D5112">
        <w:rPr>
          <w:rFonts w:cstheme="majorHAnsi"/>
        </w:rPr>
        <w:t xml:space="preserve">Demonstratora, to stawiane są przed nim oczekiwania co do jego powtarzalności i skalowalności dalszego jego wykorzystania, już poza Przedsięwzięciem. Rozwiązanie służy wprowadzeniu do obrotu rynkowego rozwiązań pozwalających na tworzenie efektywnych i konkurencyjnych kosztowo kompletnych systemów </w:t>
      </w:r>
      <w:r w:rsidR="00390FA7">
        <w:rPr>
          <w:rFonts w:cstheme="majorHAnsi"/>
        </w:rPr>
        <w:t>retencji</w:t>
      </w:r>
      <w:r w:rsidRPr="001D5112">
        <w:rPr>
          <w:rFonts w:cstheme="majorHAnsi"/>
        </w:rPr>
        <w:t xml:space="preserve">. </w:t>
      </w:r>
      <w:r w:rsidRPr="001D5112">
        <w:t xml:space="preserve">Każde Rozwiązanie opracowywane w ramach Przedsięwzięcia jest środkiem osiągnięcia jego celów wskazanych w punkcie </w:t>
      </w:r>
      <w:r w:rsidRPr="001D5112">
        <w:fldChar w:fldCharType="begin"/>
      </w:r>
      <w:r w:rsidRPr="001D5112">
        <w:instrText xml:space="preserve"> REF _Ref52631855 \n \h  \* MERGEFORMAT </w:instrText>
      </w:r>
      <w:r w:rsidRPr="001D5112">
        <w:fldChar w:fldCharType="separate"/>
      </w:r>
      <w:r w:rsidR="00C61037">
        <w:t>1.1</w:t>
      </w:r>
      <w:r w:rsidRPr="001D5112">
        <w:fldChar w:fldCharType="end"/>
      </w:r>
      <w:r w:rsidRPr="001D5112">
        <w:t xml:space="preserve"> Regulaminu.</w:t>
      </w:r>
    </w:p>
    <w:p w14:paraId="268D04EF" w14:textId="5E749A5D" w:rsidR="00D63371" w:rsidRPr="001D5112" w:rsidRDefault="004D4A1F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>Innowacyjność</w:t>
      </w:r>
      <w:r w:rsidRPr="001D5112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1D5112">
        <w:rPr>
          <w:rFonts w:cstheme="majorBidi"/>
        </w:rPr>
        <w:t>wprowadz</w:t>
      </w:r>
      <w:r w:rsidR="006E595A" w:rsidRPr="001D5112">
        <w:rPr>
          <w:rFonts w:cstheme="majorBidi"/>
        </w:rPr>
        <w:t>oną</w:t>
      </w:r>
      <w:r w:rsidR="009C6723" w:rsidRPr="001D5112">
        <w:rPr>
          <w:rFonts w:cstheme="majorBidi"/>
        </w:rPr>
        <w:t xml:space="preserve"> pomiędzy nimi konkurencj</w:t>
      </w:r>
      <w:r w:rsidR="006E595A" w:rsidRPr="001D5112">
        <w:rPr>
          <w:rFonts w:cstheme="majorBidi"/>
        </w:rPr>
        <w:t>ą</w:t>
      </w:r>
      <w:r w:rsidR="00D21F7C" w:rsidRPr="001D5112">
        <w:rPr>
          <w:rFonts w:cstheme="majorBidi"/>
        </w:rPr>
        <w:t xml:space="preserve"> oraz</w:t>
      </w:r>
      <w:r w:rsidR="009C6723" w:rsidRPr="001D5112">
        <w:rPr>
          <w:rFonts w:cstheme="majorBidi"/>
        </w:rPr>
        <w:t xml:space="preserve"> przez punkty za </w:t>
      </w:r>
      <w:r w:rsidR="6FA4B80B" w:rsidRPr="001D5112">
        <w:rPr>
          <w:rFonts w:cstheme="majorBidi"/>
        </w:rPr>
        <w:t>Wymagania</w:t>
      </w:r>
      <w:r w:rsidR="00391EA0" w:rsidRPr="001D5112">
        <w:rPr>
          <w:rFonts w:cstheme="majorBidi"/>
        </w:rPr>
        <w:t xml:space="preserve"> </w:t>
      </w:r>
      <w:r w:rsidRPr="001D5112">
        <w:rPr>
          <w:rFonts w:cstheme="majorBidi"/>
        </w:rPr>
        <w:t>Konkursow</w:t>
      </w:r>
      <w:r w:rsidR="009C6723" w:rsidRPr="001D5112">
        <w:rPr>
          <w:rFonts w:cstheme="majorBidi"/>
        </w:rPr>
        <w:t>e</w:t>
      </w:r>
      <w:r w:rsidRPr="001D5112">
        <w:rPr>
          <w:rFonts w:cstheme="majorBidi"/>
        </w:rPr>
        <w:t>.</w:t>
      </w:r>
      <w:r w:rsidR="00EF1F78" w:rsidRPr="001D5112">
        <w:t xml:space="preserve">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  <w:bookmarkStart w:id="56" w:name="_Hlk53779552"/>
      <w:bookmarkEnd w:id="56"/>
    </w:p>
    <w:p w14:paraId="100FE4B4" w14:textId="1EFED59B" w:rsidR="00A532B4" w:rsidRPr="001D5112" w:rsidRDefault="00AC62D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Ogólny przebieg Przedsięwzięcia</w:t>
      </w:r>
      <w:r w:rsidRPr="001D5112">
        <w:rPr>
          <w:rFonts w:cstheme="majorHAnsi"/>
        </w:rPr>
        <w:t xml:space="preserve">] Przedsięwzięcie </w:t>
      </w:r>
      <w:r w:rsidR="00FC5AAA">
        <w:rPr>
          <w:rFonts w:cstheme="majorHAnsi"/>
        </w:rPr>
        <w:t xml:space="preserve">jest realizowane przez Uczestników Przedsięwzięcia jednocześnie z równoległym nakierowaniem ich prac na stworzenie Rozwiązania przeznaczonego zarówno dla Budynków Jednorodzinnych jak i Budynków Szkół. Zamówienie </w:t>
      </w:r>
      <w:r w:rsidR="00FC5AAA" w:rsidRPr="00FC5AAA">
        <w:rPr>
          <w:rFonts w:cstheme="majorHAnsi"/>
          <w:b/>
          <w:bCs/>
        </w:rPr>
        <w:t>nie</w:t>
      </w:r>
      <w:r w:rsidR="00FC5AAA" w:rsidRPr="003E143B">
        <w:rPr>
          <w:b/>
        </w:rPr>
        <w:t xml:space="preserve"> jest</w:t>
      </w:r>
      <w:r w:rsidR="00FC5AAA">
        <w:rPr>
          <w:rFonts w:cstheme="majorHAnsi"/>
        </w:rPr>
        <w:t xml:space="preserve"> podzielone na części.</w:t>
      </w:r>
    </w:p>
    <w:p w14:paraId="564D436B" w14:textId="50670BE6" w:rsidR="00A532B4" w:rsidRPr="001D5112" w:rsidRDefault="00AC62D6" w:rsidP="00A30373">
      <w:pPr>
        <w:pStyle w:val="Akapitzlist"/>
        <w:spacing w:after="0" w:line="240" w:lineRule="auto"/>
        <w:ind w:left="567"/>
        <w:jc w:val="both"/>
      </w:pPr>
      <w:r w:rsidRPr="001D5112">
        <w:t xml:space="preserve">W ramach </w:t>
      </w:r>
      <w:r w:rsidR="00815E55" w:rsidRPr="001D5112">
        <w:t xml:space="preserve">Postępowania </w:t>
      </w:r>
      <w:r w:rsidRPr="001D5112">
        <w:t>w oparciu o uzyskane Wnioski</w:t>
      </w:r>
      <w:r w:rsidR="00815E55" w:rsidRPr="001D5112">
        <w:t xml:space="preserve"> i w celu zawarcia umów z Uczestnikami Przedsięwzięcia, NCBR przeprowadzi wybór </w:t>
      </w:r>
      <w:r w:rsidRPr="001D5112">
        <w:t xml:space="preserve">poprawnych formalnie </w:t>
      </w:r>
      <w:r w:rsidR="00EF1F78" w:rsidRPr="001D5112">
        <w:t>ofert</w:t>
      </w:r>
      <w:r w:rsidRPr="001D5112">
        <w:t xml:space="preserve"> Wnioskodawców, które spełniają </w:t>
      </w:r>
      <w:r w:rsidR="00A532B4" w:rsidRPr="001D5112">
        <w:t>wymagane</w:t>
      </w:r>
      <w:r w:rsidRPr="001D5112">
        <w:t xml:space="preserve"> w poniższej dokumentacji </w:t>
      </w:r>
      <w:r w:rsidR="6FA4B80B" w:rsidRPr="001D5112">
        <w:t>Wymagania</w:t>
      </w:r>
      <w:r w:rsidR="00391EA0" w:rsidRPr="001D5112">
        <w:t xml:space="preserve"> </w:t>
      </w:r>
      <w:r w:rsidR="00FF2229" w:rsidRPr="001D5112">
        <w:t>Obligatoryjne</w:t>
      </w:r>
      <w:r w:rsidRPr="001D5112">
        <w:t xml:space="preserve">, a w przypadku większej niż </w:t>
      </w:r>
      <w:r w:rsidR="00D21F7C" w:rsidRPr="001D5112">
        <w:t>dopuszczana do zawarcia Umowy liczby Wnioskodawców</w:t>
      </w:r>
      <w:r w:rsidR="00FC5AAA">
        <w:t xml:space="preserve"> </w:t>
      </w:r>
      <w:r w:rsidRPr="001D5112">
        <w:t xml:space="preserve">– </w:t>
      </w:r>
      <w:r w:rsidR="00964799" w:rsidRPr="001D5112">
        <w:t>dokonają wyboru takich Wniosków</w:t>
      </w:r>
      <w:r w:rsidR="00A532B4" w:rsidRPr="001D5112">
        <w:t>,</w:t>
      </w:r>
      <w:r w:rsidR="00964799" w:rsidRPr="001D5112">
        <w:t xml:space="preserve"> które </w:t>
      </w:r>
      <w:r w:rsidRPr="001D5112">
        <w:t xml:space="preserve">w najlepszy sposób spełniają </w:t>
      </w:r>
      <w:r w:rsidR="6FA4B80B" w:rsidRPr="001D5112">
        <w:t>Wymagania</w:t>
      </w:r>
      <w:r w:rsidR="00391EA0" w:rsidRPr="001D5112">
        <w:t xml:space="preserve"> Konkursowe</w:t>
      </w:r>
      <w:r w:rsidR="0044467B" w:rsidRPr="001D5112">
        <w:rPr>
          <w:rFonts w:cstheme="majorBidi"/>
        </w:rPr>
        <w:t xml:space="preserve"> i</w:t>
      </w:r>
      <w:r w:rsidR="00391EA0" w:rsidRPr="001D5112">
        <w:rPr>
          <w:rFonts w:cstheme="majorBidi"/>
        </w:rPr>
        <w:t xml:space="preserve"> </w:t>
      </w:r>
      <w:r w:rsidR="6FA4B80B" w:rsidRPr="001D5112">
        <w:rPr>
          <w:rFonts w:cstheme="majorBidi"/>
        </w:rPr>
        <w:t>Wymagania</w:t>
      </w:r>
      <w:r w:rsidR="00391EA0" w:rsidRPr="001D5112">
        <w:rPr>
          <w:rFonts w:cstheme="majorBidi"/>
        </w:rPr>
        <w:t xml:space="preserve"> Jakościowe</w:t>
      </w:r>
      <w:r w:rsidRPr="001D5112">
        <w:t>. Następnie NCBR zawrze z wybranymi Wnioskodawcami</w:t>
      </w:r>
      <w:r w:rsidR="00A85651" w:rsidRPr="001D5112">
        <w:t xml:space="preserve"> </w:t>
      </w:r>
      <w:r w:rsidRPr="001D5112">
        <w:t>umowy na realizację przedmiotu zamówienia</w:t>
      </w:r>
      <w:r w:rsidR="00A85651" w:rsidRPr="001D5112">
        <w:t xml:space="preserve"> w zakresie </w:t>
      </w:r>
      <w:r w:rsidR="00FC5AAA">
        <w:t>obu</w:t>
      </w:r>
      <w:r w:rsidR="00A85651" w:rsidRPr="001D5112">
        <w:t xml:space="preserve"> </w:t>
      </w:r>
      <w:r w:rsidR="00890233" w:rsidRPr="001D5112">
        <w:t>Działa</w:t>
      </w:r>
      <w:r w:rsidR="00AB53CD">
        <w:t>ń</w:t>
      </w:r>
      <w:r w:rsidRPr="001D5112">
        <w:t xml:space="preserve">, z uwzględnieniem </w:t>
      </w:r>
      <w:r w:rsidRPr="001D5112">
        <w:rPr>
          <w:rFonts w:cstheme="majorBidi"/>
        </w:rPr>
        <w:t xml:space="preserve">limitu </w:t>
      </w:r>
      <w:r w:rsidR="00890233" w:rsidRPr="001D5112">
        <w:rPr>
          <w:rFonts w:cstheme="majorBidi"/>
        </w:rPr>
        <w:t>trzech</w:t>
      </w:r>
      <w:r w:rsidR="00C61B92" w:rsidRPr="001D5112">
        <w:rPr>
          <w:rFonts w:cstheme="majorBidi"/>
        </w:rPr>
        <w:t xml:space="preserve"> </w:t>
      </w:r>
      <w:r w:rsidR="00D21F7C" w:rsidRPr="001D5112">
        <w:rPr>
          <w:rFonts w:cstheme="majorBidi"/>
        </w:rPr>
        <w:t xml:space="preserve">Wnioskodawców </w:t>
      </w:r>
      <w:r w:rsidR="00883867" w:rsidRPr="001D5112">
        <w:rPr>
          <w:rFonts w:cstheme="majorBidi"/>
        </w:rPr>
        <w:t xml:space="preserve">i z uwzględnieniem </w:t>
      </w:r>
      <w:r w:rsidR="00883867" w:rsidRPr="001D5112">
        <w:t xml:space="preserve">zasad dot. oceny Wniosków określonych w </w:t>
      </w:r>
      <w:r w:rsidR="216A9310" w:rsidRPr="001D5112">
        <w:t>Z</w:t>
      </w:r>
      <w:r w:rsidR="00A65A55" w:rsidRPr="001D5112">
        <w:t>ałączni</w:t>
      </w:r>
      <w:r w:rsidR="00883867" w:rsidRPr="001D5112">
        <w:t>ku nr 5 do Regulaminu</w:t>
      </w:r>
      <w:r w:rsidRPr="001D5112">
        <w:t xml:space="preserve">. </w:t>
      </w:r>
      <w:bookmarkStart w:id="57" w:name="_Hlk53779771"/>
      <w:bookmarkEnd w:id="57"/>
    </w:p>
    <w:p w14:paraId="5C762462" w14:textId="328EC8C6" w:rsidR="004A301B" w:rsidRPr="001D5112" w:rsidRDefault="30A7F7A3" w:rsidP="79370A0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t xml:space="preserve">Na podstawie umów Uczestnicy Przedsięwzięcia będą przygotowywać </w:t>
      </w:r>
      <w:r w:rsidRPr="001D5112">
        <w:rPr>
          <w:rFonts w:cstheme="majorBidi"/>
        </w:rPr>
        <w:t xml:space="preserve">w </w:t>
      </w:r>
      <w:r w:rsidR="48471F0B" w:rsidRPr="001D5112">
        <w:rPr>
          <w:rFonts w:cstheme="majorBidi"/>
        </w:rPr>
        <w:t xml:space="preserve">dwóch </w:t>
      </w:r>
      <w:r w:rsidRPr="001D5112">
        <w:rPr>
          <w:rFonts w:cstheme="majorBidi"/>
        </w:rPr>
        <w:t xml:space="preserve">etapach </w:t>
      </w:r>
      <w:r w:rsidR="00E473AB">
        <w:rPr>
          <w:rFonts w:cstheme="majorBidi"/>
        </w:rPr>
        <w:t xml:space="preserve">jednocześnie </w:t>
      </w:r>
      <w:r w:rsidR="61E3DDC4" w:rsidRPr="001D5112">
        <w:rPr>
          <w:rFonts w:cstheme="majorBidi"/>
        </w:rPr>
        <w:t xml:space="preserve">w ramach </w:t>
      </w:r>
      <w:r w:rsidR="00380AB0">
        <w:rPr>
          <w:rFonts w:cstheme="majorBidi"/>
        </w:rPr>
        <w:t>dwóch</w:t>
      </w:r>
      <w:r w:rsidR="61E3DDC4" w:rsidRPr="001D5112">
        <w:rPr>
          <w:rFonts w:cstheme="majorBidi"/>
        </w:rPr>
        <w:t xml:space="preserve"> </w:t>
      </w:r>
      <w:r w:rsidR="00890233" w:rsidRPr="001D5112">
        <w:rPr>
          <w:rFonts w:cstheme="majorBidi"/>
        </w:rPr>
        <w:t>Działań</w:t>
      </w:r>
      <w:r w:rsidR="0FE7282D" w:rsidRPr="001D5112">
        <w:rPr>
          <w:rFonts w:cstheme="majorBidi"/>
        </w:rPr>
        <w:t xml:space="preserve"> </w:t>
      </w:r>
      <w:r w:rsidR="5CCB4530" w:rsidRPr="001D5112">
        <w:rPr>
          <w:rFonts w:cstheme="majorBidi"/>
        </w:rPr>
        <w:t xml:space="preserve">(tzn. </w:t>
      </w:r>
      <w:r w:rsidR="00890233" w:rsidRPr="001D5112">
        <w:rPr>
          <w:rFonts w:cstheme="majorBidi"/>
        </w:rPr>
        <w:t xml:space="preserve">Działania 1 </w:t>
      </w:r>
      <w:r w:rsidR="5CCB4530" w:rsidRPr="001D5112">
        <w:rPr>
          <w:rFonts w:cstheme="majorBidi"/>
        </w:rPr>
        <w:t xml:space="preserve">oraz </w:t>
      </w:r>
      <w:r w:rsidR="00890233" w:rsidRPr="001D5112">
        <w:rPr>
          <w:rFonts w:cstheme="majorBidi"/>
        </w:rPr>
        <w:t>Działania</w:t>
      </w:r>
      <w:r w:rsidR="00ED1581" w:rsidRPr="001D5112">
        <w:rPr>
          <w:rFonts w:cstheme="majorBidi"/>
        </w:rPr>
        <w:t xml:space="preserve"> </w:t>
      </w:r>
      <w:r w:rsidR="00890233" w:rsidRPr="001D5112">
        <w:rPr>
          <w:rFonts w:cstheme="majorBidi"/>
        </w:rPr>
        <w:t>2</w:t>
      </w:r>
      <w:r w:rsidR="5CCB4530" w:rsidRPr="001D5112">
        <w:rPr>
          <w:rFonts w:cstheme="majorBidi"/>
        </w:rPr>
        <w:t xml:space="preserve">) </w:t>
      </w:r>
      <w:r w:rsidRPr="001D5112">
        <w:t xml:space="preserve">konkurencyjne jakościowo rozwiązania </w:t>
      </w:r>
      <w:r w:rsidR="0FE7282D" w:rsidRPr="001D5112">
        <w:t xml:space="preserve">dla </w:t>
      </w:r>
      <w:r w:rsidRPr="001D5112">
        <w:t xml:space="preserve">przedstawionego </w:t>
      </w:r>
      <w:r w:rsidR="55FFD5D7" w:rsidRPr="001D5112">
        <w:t xml:space="preserve">w dokumentacji Przedsięwzięcia </w:t>
      </w:r>
      <w:r w:rsidRPr="001D5112">
        <w:t xml:space="preserve">problemu badawczego, przy czym po wykonaniu </w:t>
      </w:r>
      <w:r w:rsidR="0FE7282D" w:rsidRPr="001D5112">
        <w:t xml:space="preserve">Etapu I </w:t>
      </w:r>
      <w:r w:rsidR="55FFD5D7" w:rsidRPr="001D5112">
        <w:t>Prac B+R</w:t>
      </w:r>
      <w:r w:rsidR="5CCB4530" w:rsidRPr="001D5112">
        <w:t xml:space="preserve"> obejmującego przygotowanie </w:t>
      </w:r>
      <w:r w:rsidR="003B17AC">
        <w:t xml:space="preserve">po jednym Prototypie </w:t>
      </w:r>
      <w:r w:rsidR="00E473AB">
        <w:t>przeznaczony</w:t>
      </w:r>
      <w:r w:rsidR="003B17AC">
        <w:t>m wyłącznie</w:t>
      </w:r>
      <w:r w:rsidR="00E473AB">
        <w:t xml:space="preserve"> dla Budynków Jednorodzinnych</w:t>
      </w:r>
      <w:r w:rsidRPr="001D5112">
        <w:t xml:space="preserve">, </w:t>
      </w:r>
      <w:r w:rsidR="55FFD5D7" w:rsidRPr="001D5112">
        <w:t xml:space="preserve">wskutek prowadzonej przez NCBR Selekcji, </w:t>
      </w:r>
      <w:r w:rsidRPr="001D5112">
        <w:t>liczba Uczestników Przedsięwzięcia będzie redukowana</w:t>
      </w:r>
      <w:r w:rsidR="657C3B4B" w:rsidRPr="001D5112">
        <w:t xml:space="preserve"> </w:t>
      </w:r>
      <w:r w:rsidRPr="001D5112">
        <w:t xml:space="preserve">w oparciu o </w:t>
      </w:r>
      <w:r w:rsidR="1C5C79F7" w:rsidRPr="001D5112">
        <w:t xml:space="preserve">stosowane przez NCBR </w:t>
      </w:r>
      <w:r w:rsidR="0684D6FE" w:rsidRPr="001D5112">
        <w:t>K</w:t>
      </w:r>
      <w:r w:rsidRPr="001D5112">
        <w:t xml:space="preserve">ryteria </w:t>
      </w:r>
      <w:r w:rsidR="665BEB33" w:rsidRPr="001D5112">
        <w:t>merytoryczne</w:t>
      </w:r>
      <w:r w:rsidR="1C5C79F7" w:rsidRPr="001D5112">
        <w:t>,</w:t>
      </w:r>
      <w:r w:rsidRPr="001D5112">
        <w:t xml:space="preserve"> wskutek zestawienia ich Wyników Prac B+R z </w:t>
      </w:r>
      <w:r w:rsidR="10253662" w:rsidRPr="001D5112">
        <w:t>Wymaganiami</w:t>
      </w:r>
      <w:r w:rsidRPr="001D5112">
        <w:t xml:space="preserve"> dokumentacji i sobą nawzajem. </w:t>
      </w:r>
      <w:r w:rsidRPr="001D5112">
        <w:rPr>
          <w:rFonts w:cstheme="majorBidi"/>
        </w:rPr>
        <w:t xml:space="preserve">W </w:t>
      </w:r>
      <w:r w:rsidR="5CCB4530" w:rsidRPr="001D5112">
        <w:rPr>
          <w:rFonts w:cstheme="majorBidi"/>
        </w:rPr>
        <w:t xml:space="preserve">Etapie II nie </w:t>
      </w:r>
      <w:r w:rsidRPr="001D5112">
        <w:rPr>
          <w:rFonts w:cstheme="majorBidi"/>
        </w:rPr>
        <w:t xml:space="preserve">więcej niż </w:t>
      </w:r>
      <w:r w:rsidR="00890233" w:rsidRPr="001D5112">
        <w:rPr>
          <w:rFonts w:cstheme="majorBidi"/>
        </w:rPr>
        <w:t>dwóch</w:t>
      </w:r>
      <w:r w:rsidR="58ED30F2" w:rsidRPr="001D5112">
        <w:rPr>
          <w:rFonts w:cstheme="majorBidi"/>
        </w:rPr>
        <w:t xml:space="preserve"> </w:t>
      </w:r>
      <w:r w:rsidRPr="001D5112">
        <w:rPr>
          <w:rFonts w:cstheme="majorBidi"/>
        </w:rPr>
        <w:t>Uczestnik</w:t>
      </w:r>
      <w:r w:rsidR="00890233" w:rsidRPr="001D5112">
        <w:rPr>
          <w:rFonts w:cstheme="majorBidi"/>
        </w:rPr>
        <w:t>ów</w:t>
      </w:r>
      <w:r w:rsidRPr="001D5112">
        <w:rPr>
          <w:rFonts w:cstheme="majorBidi"/>
        </w:rPr>
        <w:t xml:space="preserve"> </w:t>
      </w:r>
      <w:r w:rsidRPr="001D5112">
        <w:rPr>
          <w:rFonts w:cstheme="majorBidi"/>
        </w:rPr>
        <w:lastRenderedPageBreak/>
        <w:t>Przedsięwzięcia</w:t>
      </w:r>
      <w:r w:rsidR="17535A21" w:rsidRPr="001D5112">
        <w:rPr>
          <w:rFonts w:cstheme="majorBidi"/>
        </w:rPr>
        <w:t xml:space="preserve"> (z zastrzeżeniem postanowień dot. możliwości zwiększenia budżetu przez NCBR)</w:t>
      </w:r>
      <w:r w:rsidR="5CCB4530" w:rsidRPr="001D5112">
        <w:rPr>
          <w:rFonts w:cstheme="majorBidi"/>
        </w:rPr>
        <w:t xml:space="preserve"> </w:t>
      </w:r>
      <w:r w:rsidRPr="001D5112">
        <w:rPr>
          <w:rFonts w:cstheme="majorBidi"/>
        </w:rPr>
        <w:t xml:space="preserve">przedstawi </w:t>
      </w:r>
      <w:r w:rsidR="00380AB0">
        <w:rPr>
          <w:rFonts w:cstheme="majorBidi"/>
        </w:rPr>
        <w:t xml:space="preserve">po dwie </w:t>
      </w:r>
      <w:r w:rsidR="424A80F3" w:rsidRPr="001D5112">
        <w:rPr>
          <w:rFonts w:cstheme="majorBidi"/>
        </w:rPr>
        <w:t xml:space="preserve">demonstracje </w:t>
      </w:r>
      <w:r w:rsidR="1C5C79F7" w:rsidRPr="001D5112">
        <w:rPr>
          <w:rFonts w:cstheme="majorBidi"/>
        </w:rPr>
        <w:t xml:space="preserve">opracowywanego w ramach Przedsięwzięcia </w:t>
      </w:r>
      <w:r w:rsidR="10A30D9F" w:rsidRPr="001D5112">
        <w:rPr>
          <w:rFonts w:cstheme="majorBidi"/>
        </w:rPr>
        <w:t>Rozwiązania</w:t>
      </w:r>
      <w:r w:rsidR="1CDEE19F" w:rsidRPr="001D5112">
        <w:rPr>
          <w:rFonts w:cstheme="majorBidi"/>
        </w:rPr>
        <w:t xml:space="preserve"> w postaci</w:t>
      </w:r>
      <w:r w:rsidR="5CCB4530" w:rsidRPr="001D5112">
        <w:rPr>
          <w:rFonts w:cstheme="majorBidi"/>
        </w:rPr>
        <w:t xml:space="preserve"> odpowiednio dla danego </w:t>
      </w:r>
      <w:r w:rsidR="00890233" w:rsidRPr="001D5112">
        <w:rPr>
          <w:rFonts w:cstheme="majorBidi"/>
        </w:rPr>
        <w:t>Działania</w:t>
      </w:r>
      <w:r w:rsidR="5CCB4530" w:rsidRPr="001D5112">
        <w:rPr>
          <w:rFonts w:cstheme="majorBidi"/>
        </w:rPr>
        <w:t xml:space="preserve">: </w:t>
      </w:r>
      <w:r w:rsidR="00890233" w:rsidRPr="001D5112">
        <w:rPr>
          <w:rFonts w:cstheme="majorBidi"/>
        </w:rPr>
        <w:t xml:space="preserve">Demonstratora A </w:t>
      </w:r>
      <w:r w:rsidR="00E473AB">
        <w:rPr>
          <w:rFonts w:cstheme="majorBidi"/>
        </w:rPr>
        <w:t xml:space="preserve">(dla Budynków Jednorodzinnych) </w:t>
      </w:r>
      <w:r w:rsidR="00380AB0" w:rsidRPr="00380AB0">
        <w:rPr>
          <w:rFonts w:cstheme="majorBidi"/>
          <w:b/>
          <w:bCs/>
        </w:rPr>
        <w:t>oraz</w:t>
      </w:r>
      <w:r w:rsidR="5CCB4530" w:rsidRPr="001D5112">
        <w:rPr>
          <w:rFonts w:cstheme="majorBidi"/>
        </w:rPr>
        <w:t xml:space="preserve"> Demonstratora </w:t>
      </w:r>
      <w:r w:rsidR="00890233" w:rsidRPr="001D5112">
        <w:rPr>
          <w:rFonts w:cstheme="majorBidi"/>
        </w:rPr>
        <w:t>B</w:t>
      </w:r>
      <w:r w:rsidR="00E473AB">
        <w:rPr>
          <w:rFonts w:cstheme="majorBidi"/>
        </w:rPr>
        <w:t xml:space="preserve"> (dla Budynków Szkół)</w:t>
      </w:r>
      <w:r w:rsidR="424A80F3" w:rsidRPr="001D5112">
        <w:rPr>
          <w:rFonts w:cstheme="majorBidi"/>
        </w:rPr>
        <w:t xml:space="preserve">, które posłużą do </w:t>
      </w:r>
      <w:r w:rsidR="748ACDE9" w:rsidRPr="001D5112">
        <w:rPr>
          <w:rFonts w:cstheme="majorBidi"/>
        </w:rPr>
        <w:t xml:space="preserve">weryfikacji </w:t>
      </w:r>
      <w:r w:rsidR="424A80F3" w:rsidRPr="001D5112">
        <w:rPr>
          <w:rFonts w:cstheme="majorBidi"/>
        </w:rPr>
        <w:t xml:space="preserve">stawianych we Wniosku </w:t>
      </w:r>
      <w:r w:rsidR="55FFD5D7" w:rsidRPr="001D5112">
        <w:rPr>
          <w:rFonts w:cstheme="majorBidi"/>
        </w:rPr>
        <w:t xml:space="preserve">przez </w:t>
      </w:r>
      <w:r w:rsidR="424A80F3" w:rsidRPr="001D5112">
        <w:rPr>
          <w:rFonts w:cstheme="majorBidi"/>
        </w:rPr>
        <w:t>Uczestników Przedsięwzięcia deklaracji i prowadzonych przez nich badań</w:t>
      </w:r>
      <w:r w:rsidR="748ACDE9" w:rsidRPr="001D5112">
        <w:rPr>
          <w:rFonts w:cstheme="majorBidi"/>
        </w:rPr>
        <w:t xml:space="preserve"> oraz do przeniesienia założeń dot. Rozwiązania do skali 1:1 w ramach Prac B+R Etapu II</w:t>
      </w:r>
      <w:r w:rsidR="424A80F3" w:rsidRPr="001D5112">
        <w:rPr>
          <w:rFonts w:cstheme="majorBidi"/>
        </w:rPr>
        <w:t>.</w:t>
      </w:r>
      <w:r w:rsidRPr="001D5112">
        <w:rPr>
          <w:rFonts w:cstheme="majorBidi"/>
        </w:rPr>
        <w:t xml:space="preserve"> </w:t>
      </w:r>
    </w:p>
    <w:p w14:paraId="656E048C" w14:textId="4D9807F5" w:rsidR="009C6723" w:rsidRPr="001D5112" w:rsidRDefault="00440422" w:rsidP="00A30373">
      <w:pPr>
        <w:pStyle w:val="Akapitzlist"/>
        <w:spacing w:after="0" w:line="240" w:lineRule="auto"/>
        <w:ind w:left="567"/>
        <w:jc w:val="both"/>
      </w:pPr>
      <w:r w:rsidRPr="001D5112">
        <w:rPr>
          <w:rFonts w:cstheme="majorHAnsi"/>
        </w:rPr>
        <w:t>Po</w:t>
      </w:r>
      <w:r w:rsidRPr="001D5112">
        <w:t xml:space="preserve"> zakończeniu badawczo-rozwojowej części Przedsięwzięcia</w:t>
      </w:r>
      <w:r w:rsidR="007C567A" w:rsidRPr="001D5112">
        <w:t>,</w:t>
      </w:r>
      <w:r w:rsidR="00AC62D6" w:rsidRPr="001D5112">
        <w:t xml:space="preserve"> </w:t>
      </w:r>
      <w:r w:rsidRPr="001D5112">
        <w:t xml:space="preserve">w </w:t>
      </w:r>
      <w:r w:rsidR="007C567A" w:rsidRPr="001D5112">
        <w:t xml:space="preserve">odniesieniu do </w:t>
      </w:r>
      <w:r w:rsidRPr="001D5112">
        <w:t xml:space="preserve">danego Uczestnika Przedsięwzięcia, on i NCBR będą realizować obowiązki i prawa dotyczące </w:t>
      </w:r>
      <w:r w:rsidR="00D21F7C" w:rsidRPr="001D5112">
        <w:t>komercjalizacji</w:t>
      </w:r>
      <w:r w:rsidRPr="001D5112">
        <w:t xml:space="preserve"> opracowane</w:t>
      </w:r>
      <w:r w:rsidR="001066B4" w:rsidRPr="001D5112">
        <w:t>go</w:t>
      </w:r>
      <w:r w:rsidRPr="001D5112">
        <w:t xml:space="preserve"> w jego ramach </w:t>
      </w:r>
      <w:r w:rsidR="001066B4" w:rsidRPr="001D5112">
        <w:t>Rozwiązania</w:t>
      </w:r>
      <w:r w:rsidR="007C567A" w:rsidRPr="001D5112">
        <w:t>, niezależnie od tego, na jakim etapie Przedsięwzięcia zakończył się udział danego Uczestnika Przedsięwzięcia</w:t>
      </w:r>
      <w:r w:rsidRPr="001D5112">
        <w:t>.</w:t>
      </w:r>
    </w:p>
    <w:p w14:paraId="1726932C" w14:textId="19C516C8" w:rsidR="004A301B" w:rsidRPr="001D5112" w:rsidRDefault="001066B4" w:rsidP="00A3037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>Dodatkowo, p</w:t>
      </w:r>
      <w:r w:rsidR="00440422" w:rsidRPr="001D5112">
        <w:rPr>
          <w:rFonts w:cstheme="majorBidi"/>
        </w:rPr>
        <w:t xml:space="preserve">o zakończeniu przez Uczestników Przedsięwzięcia </w:t>
      </w:r>
      <w:r w:rsidR="004A301B" w:rsidRPr="001D5112">
        <w:rPr>
          <w:rFonts w:cstheme="majorBidi"/>
        </w:rPr>
        <w:t xml:space="preserve">uczestniczących w Etapie II </w:t>
      </w:r>
      <w:r w:rsidR="00440422" w:rsidRPr="001D5112">
        <w:rPr>
          <w:rFonts w:cstheme="majorBidi"/>
        </w:rPr>
        <w:t xml:space="preserve">prac badawczo-rozwojowych </w:t>
      </w:r>
      <w:r w:rsidR="00246D93" w:rsidRPr="001D5112">
        <w:rPr>
          <w:rFonts w:cstheme="majorBidi"/>
        </w:rPr>
        <w:t>stworzone</w:t>
      </w:r>
      <w:r w:rsidR="3A92A32F" w:rsidRPr="001D5112">
        <w:rPr>
          <w:rFonts w:cstheme="majorBidi"/>
        </w:rPr>
        <w:t xml:space="preserve"> </w:t>
      </w:r>
      <w:r w:rsidR="007C567A" w:rsidRPr="001D5112">
        <w:rPr>
          <w:rFonts w:cstheme="majorBidi"/>
        </w:rPr>
        <w:t xml:space="preserve">przez nich </w:t>
      </w:r>
      <w:r w:rsidR="00FF2229" w:rsidRPr="001D5112">
        <w:rPr>
          <w:rFonts w:cstheme="majorBidi"/>
        </w:rPr>
        <w:t>D</w:t>
      </w:r>
      <w:r w:rsidR="00440422" w:rsidRPr="001D5112">
        <w:rPr>
          <w:rFonts w:cstheme="majorBidi"/>
        </w:rPr>
        <w:t>emonstratory</w:t>
      </w:r>
      <w:r w:rsidR="002740D7" w:rsidRPr="001D5112">
        <w:t xml:space="preserve"> </w:t>
      </w:r>
      <w:r w:rsidR="00803202" w:rsidRPr="001D5112">
        <w:t>Systemu</w:t>
      </w:r>
      <w:r w:rsidR="009C6723" w:rsidRPr="001D5112">
        <w:rPr>
          <w:rFonts w:cstheme="majorBidi"/>
        </w:rPr>
        <w:t xml:space="preserve">, </w:t>
      </w:r>
      <w:r w:rsidR="004A301B" w:rsidRPr="001D5112">
        <w:rPr>
          <w:rFonts w:cstheme="majorBidi"/>
        </w:rPr>
        <w:t xml:space="preserve">przy współdziałaniu </w:t>
      </w:r>
      <w:r w:rsidR="009C6723" w:rsidRPr="001D5112">
        <w:rPr>
          <w:rFonts w:cstheme="majorBidi"/>
        </w:rPr>
        <w:t>Partnera Strategicznego,</w:t>
      </w:r>
      <w:r w:rsidR="00440422" w:rsidRPr="001D5112">
        <w:rPr>
          <w:rFonts w:cstheme="majorBidi"/>
        </w:rPr>
        <w:t xml:space="preserve"> będą wykorzystane jako źródło danych (</w:t>
      </w:r>
      <w:r w:rsidR="002740D7" w:rsidRPr="001D5112">
        <w:t xml:space="preserve">w zakresie </w:t>
      </w:r>
      <w:r w:rsidR="00440422" w:rsidRPr="001D5112">
        <w:rPr>
          <w:rFonts w:cstheme="majorBidi"/>
        </w:rPr>
        <w:t xml:space="preserve">nie objętym ochroną jako prawa własności intelektualnej) dotyczących zastosowania stworzonych </w:t>
      </w:r>
      <w:r w:rsidRPr="001D5112">
        <w:rPr>
          <w:rFonts w:cstheme="majorBidi"/>
        </w:rPr>
        <w:t>Rozwiązań</w:t>
      </w:r>
      <w:r w:rsidR="002740D7" w:rsidRPr="001D5112">
        <w:t xml:space="preserve"> dla potrzeb dalszego rozwoju obszaru objętego Przedsięwzięciem przez NCBR</w:t>
      </w:r>
      <w:r w:rsidR="0082368B" w:rsidRPr="001D5112">
        <w:rPr>
          <w:rFonts w:cstheme="majorBidi"/>
        </w:rPr>
        <w:t xml:space="preserve"> i </w:t>
      </w:r>
      <w:r w:rsidR="00440422" w:rsidRPr="001D5112">
        <w:rPr>
          <w:rFonts w:cstheme="majorBidi"/>
        </w:rPr>
        <w:t>w domenie publicznej.</w:t>
      </w:r>
    </w:p>
    <w:p w14:paraId="10DC83F1" w14:textId="7ACA1585" w:rsidR="00847350" w:rsidRPr="001D5112" w:rsidRDefault="009C6723" w:rsidP="00A30373">
      <w:pPr>
        <w:pStyle w:val="Akapitzlist"/>
        <w:spacing w:after="0" w:line="240" w:lineRule="auto"/>
        <w:ind w:left="567"/>
        <w:jc w:val="both"/>
      </w:pPr>
      <w:r w:rsidRPr="001D5112">
        <w:rPr>
          <w:rFonts w:cstheme="majorBidi"/>
        </w:rPr>
        <w:t xml:space="preserve">Po zakończeniu Prac B+R Uczestnik Przedsięwzięcia, który </w:t>
      </w:r>
      <w:r w:rsidR="00246D93" w:rsidRPr="001D5112">
        <w:rPr>
          <w:rFonts w:cstheme="majorBidi"/>
        </w:rPr>
        <w:t>stworzył</w:t>
      </w:r>
      <w:r w:rsidR="5114392F" w:rsidRPr="001D5112">
        <w:rPr>
          <w:rFonts w:cstheme="majorBidi"/>
        </w:rPr>
        <w:t xml:space="preserve"> </w:t>
      </w:r>
      <w:r w:rsidRPr="001D5112">
        <w:rPr>
          <w:rFonts w:cstheme="majorBidi"/>
        </w:rPr>
        <w:t>dan</w:t>
      </w:r>
      <w:r w:rsidR="009B5401">
        <w:rPr>
          <w:rFonts w:cstheme="majorBidi"/>
        </w:rPr>
        <w:t>e</w:t>
      </w:r>
      <w:r w:rsidRPr="001D5112">
        <w:rPr>
          <w:rFonts w:cstheme="majorBidi"/>
        </w:rPr>
        <w:t xml:space="preserve"> Demonstrator</w:t>
      </w:r>
      <w:r w:rsidR="009B5401">
        <w:rPr>
          <w:rFonts w:cstheme="majorBidi"/>
        </w:rPr>
        <w:t>y</w:t>
      </w:r>
      <w:r w:rsidRPr="001D5112">
        <w:rPr>
          <w:rFonts w:cstheme="majorBidi"/>
        </w:rPr>
        <w:t xml:space="preserve">, </w:t>
      </w:r>
      <w:r w:rsidR="004E0559" w:rsidRPr="001D5112">
        <w:rPr>
          <w:rFonts w:cstheme="majorBidi"/>
        </w:rPr>
        <w:t xml:space="preserve">będzie </w:t>
      </w:r>
      <w:r w:rsidRPr="001D5112">
        <w:rPr>
          <w:rFonts w:cstheme="majorBidi"/>
        </w:rPr>
        <w:t xml:space="preserve">w ramach wynagrodzenia uzyskanego na podstawie Umowy </w:t>
      </w:r>
      <w:r w:rsidR="002740D7" w:rsidRPr="001D5112">
        <w:t xml:space="preserve">i w zakresie w </w:t>
      </w:r>
      <w:r w:rsidR="00D21F7C" w:rsidRPr="001D5112">
        <w:rPr>
          <w:rFonts w:cstheme="majorBidi"/>
        </w:rPr>
        <w:t xml:space="preserve">niej określonym </w:t>
      </w:r>
      <w:r w:rsidRPr="001D5112">
        <w:rPr>
          <w:rFonts w:cstheme="majorBidi"/>
        </w:rPr>
        <w:t>wykonywać</w:t>
      </w:r>
      <w:bookmarkStart w:id="58" w:name="_Hlk53752720"/>
      <w:r w:rsidR="00847350" w:rsidRPr="001D5112">
        <w:t xml:space="preserve"> na </w:t>
      </w:r>
      <w:r w:rsidRPr="001D5112">
        <w:rPr>
          <w:rFonts w:cstheme="majorBidi"/>
        </w:rPr>
        <w:t>Demonstrator</w:t>
      </w:r>
      <w:r w:rsidR="00E473AB">
        <w:rPr>
          <w:rFonts w:cstheme="majorBidi"/>
        </w:rPr>
        <w:t>ach</w:t>
      </w:r>
      <w:r w:rsidRPr="001D5112">
        <w:rPr>
          <w:rFonts w:cstheme="majorBidi"/>
        </w:rPr>
        <w:t xml:space="preserve"> czynności </w:t>
      </w:r>
      <w:r w:rsidR="0080763E" w:rsidRPr="001D5112">
        <w:rPr>
          <w:rFonts w:cstheme="majorBidi"/>
        </w:rPr>
        <w:t>w ramach demonstracji technologicznej i testów</w:t>
      </w:r>
      <w:r w:rsidR="00AF7DC3" w:rsidRPr="001D5112">
        <w:rPr>
          <w:rFonts w:cstheme="majorBidi"/>
        </w:rPr>
        <w:t xml:space="preserve"> opisane </w:t>
      </w:r>
      <w:bookmarkEnd w:id="58"/>
      <w:r w:rsidR="00803202" w:rsidRPr="001D5112">
        <w:rPr>
          <w:rFonts w:cstheme="majorBidi"/>
        </w:rPr>
        <w:t>Umowie</w:t>
      </w:r>
      <w:r w:rsidR="0080763E" w:rsidRPr="001D5112">
        <w:rPr>
          <w:rFonts w:cstheme="majorBidi"/>
        </w:rPr>
        <w:t>.</w:t>
      </w:r>
      <w:r w:rsidRPr="001D5112">
        <w:rPr>
          <w:rFonts w:cstheme="majorBidi"/>
        </w:rPr>
        <w:t xml:space="preserve"> </w:t>
      </w:r>
      <w:bookmarkStart w:id="59" w:name="_Hlk53780741"/>
      <w:bookmarkEnd w:id="59"/>
    </w:p>
    <w:p w14:paraId="21714A06" w14:textId="34688D05" w:rsidR="00153DF5" w:rsidRPr="001D511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  <w:bCs/>
        </w:rPr>
        <w:t>Ocena</w:t>
      </w:r>
      <w:r w:rsidRPr="001D5112">
        <w:t xml:space="preserve">] Ocena propozycji Wnioskodawców/Uczestników Przedsięwzięcia jest dokonywana </w:t>
      </w:r>
      <w:r w:rsidR="009D2D77" w:rsidRPr="001D5112">
        <w:t xml:space="preserve">na etapie oceny Wniosków, a następnie </w:t>
      </w:r>
      <w:r w:rsidR="009B175B" w:rsidRPr="001D5112">
        <w:t>w ramach Selekcji</w:t>
      </w:r>
      <w:r w:rsidR="003F27B8" w:rsidRPr="001D5112">
        <w:t>,</w:t>
      </w:r>
      <w:r w:rsidR="009B175B" w:rsidRPr="001D5112">
        <w:t xml:space="preserve"> </w:t>
      </w:r>
      <w:r w:rsidR="00C07695" w:rsidRPr="001D5112">
        <w:t xml:space="preserve">przez ocenę poniższych </w:t>
      </w:r>
      <w:r w:rsidR="005CF5CF" w:rsidRPr="001D5112">
        <w:t>Wymagań</w:t>
      </w:r>
      <w:r w:rsidR="00C07695" w:rsidRPr="001D5112">
        <w:t xml:space="preserve"> zgodnie z zasadami </w:t>
      </w:r>
      <w:r w:rsidR="004E09D7" w:rsidRPr="001D5112">
        <w:t xml:space="preserve">i według punktacji </w:t>
      </w:r>
      <w:r w:rsidR="009B175B" w:rsidRPr="001D5112">
        <w:t xml:space="preserve">określonych w </w:t>
      </w:r>
      <w:r w:rsidR="00A65A55" w:rsidRPr="001D5112">
        <w:t>Załączni</w:t>
      </w:r>
      <w:r w:rsidR="009B175B" w:rsidRPr="001D5112">
        <w:t xml:space="preserve">ku nr </w:t>
      </w:r>
      <w:r w:rsidR="007C6AED" w:rsidRPr="001D5112">
        <w:rPr>
          <w:rFonts w:cstheme="majorBidi"/>
        </w:rPr>
        <w:t xml:space="preserve">4 i nr </w:t>
      </w:r>
      <w:r w:rsidR="009B175B" w:rsidRPr="001D5112">
        <w:t>5 do Regulaminu</w:t>
      </w:r>
      <w:r w:rsidRPr="001D5112">
        <w:t>:</w:t>
      </w:r>
      <w:bookmarkStart w:id="60" w:name="_Hlk53780793"/>
    </w:p>
    <w:p w14:paraId="6928A71A" w14:textId="789A2BA5" w:rsidR="00545F11" w:rsidRPr="001D5112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1D5112">
        <w:t>Wymagań</w:t>
      </w:r>
      <w:r w:rsidR="008545BC" w:rsidRPr="001D5112">
        <w:t xml:space="preserve"> Formalnych</w:t>
      </w:r>
      <w:r w:rsidR="00153DF5" w:rsidRPr="001D5112">
        <w:t>, czyli weryfikacji</w:t>
      </w:r>
      <w:r w:rsidR="00A65A55" w:rsidRPr="001D5112">
        <w:t xml:space="preserve"> w </w:t>
      </w:r>
      <w:r w:rsidR="00545F11" w:rsidRPr="001D5112">
        <w:t xml:space="preserve">zakresie ich formy, kompletności, </w:t>
      </w:r>
      <w:bookmarkStart w:id="61" w:name="_Hlk59575385"/>
      <w:r w:rsidR="00977E1A" w:rsidRPr="001D5112">
        <w:t xml:space="preserve">wystąpienia </w:t>
      </w:r>
      <w:bookmarkEnd w:id="61"/>
      <w:r w:rsidR="00545F11" w:rsidRPr="001D5112">
        <w:t>podstaw wykluczenia Uczestnika Przedsięwzięcia</w:t>
      </w:r>
      <w:r w:rsidR="00977E1A" w:rsidRPr="001D5112">
        <w:t xml:space="preserve"> (tylko na etapie Postępowania)</w:t>
      </w:r>
      <w:r w:rsidR="00545F11" w:rsidRPr="001D5112">
        <w:t xml:space="preserve">, a także zgodności ich przedstawienia z określoną w Regulaminie lub Umowie procedurą; </w:t>
      </w:r>
    </w:p>
    <w:p w14:paraId="081E9F48" w14:textId="1B990975" w:rsidR="00153DF5" w:rsidRPr="001D5112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D5112">
        <w:t>Wymagań</w:t>
      </w:r>
      <w:r w:rsidR="00391EA0" w:rsidRPr="001D5112">
        <w:t xml:space="preserve"> </w:t>
      </w:r>
      <w:r w:rsidR="001066B4" w:rsidRPr="001D5112">
        <w:t>Obligatoryjnych</w:t>
      </w:r>
      <w:r w:rsidR="00391EA0" w:rsidRPr="001D5112">
        <w:t xml:space="preserve"> określonych w </w:t>
      </w:r>
      <w:r w:rsidR="00A65A55" w:rsidRPr="001D5112">
        <w:t>Załączni</w:t>
      </w:r>
      <w:r w:rsidR="00391EA0" w:rsidRPr="001D5112">
        <w:t>ku nr 1 do Regulaminu</w:t>
      </w:r>
      <w:r w:rsidR="00153DF5" w:rsidRPr="001D5112">
        <w:t>, czyli weryfikacji czy dan</w:t>
      </w:r>
      <w:r w:rsidR="001066B4" w:rsidRPr="001D5112">
        <w:t xml:space="preserve">e Rozwiązanie </w:t>
      </w:r>
      <w:r w:rsidR="00153DF5" w:rsidRPr="001D5112">
        <w:t xml:space="preserve">spełnia konieczne (minimalne) </w:t>
      </w:r>
      <w:r w:rsidR="6FA4B80B" w:rsidRPr="001D5112">
        <w:t>Wymagania</w:t>
      </w:r>
      <w:r w:rsidR="00153DF5" w:rsidRPr="001D5112">
        <w:t xml:space="preserve"> </w:t>
      </w:r>
      <w:r w:rsidR="009D2D77" w:rsidRPr="001D5112">
        <w:t xml:space="preserve">techniczne </w:t>
      </w:r>
      <w:r w:rsidR="00153DF5" w:rsidRPr="001D5112">
        <w:t>stawiane przed ni</w:t>
      </w:r>
      <w:r w:rsidR="001066B4" w:rsidRPr="001D5112">
        <w:t>m</w:t>
      </w:r>
      <w:r w:rsidR="00153DF5" w:rsidRPr="001D5112">
        <w:t xml:space="preserve"> w ramach Przedsięwzięcia,</w:t>
      </w:r>
      <w:r w:rsidR="005A6AE4" w:rsidRPr="001D5112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39BD13FB" w:rsidR="00153DF5" w:rsidRPr="001D5112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D5112">
        <w:t>merytoryczn</w:t>
      </w:r>
      <w:r w:rsidR="001066B4" w:rsidRPr="001D5112">
        <w:t>ych</w:t>
      </w:r>
      <w:r w:rsidRPr="001D5112">
        <w:t xml:space="preserve"> </w:t>
      </w:r>
      <w:r w:rsidR="005CF5CF" w:rsidRPr="001D5112">
        <w:t>Wymagań</w:t>
      </w:r>
      <w:r w:rsidR="00391EA0" w:rsidRPr="001D5112">
        <w:t xml:space="preserve"> </w:t>
      </w:r>
      <w:r w:rsidR="001066B4" w:rsidRPr="001D5112">
        <w:t>Konkursowych</w:t>
      </w:r>
      <w:r w:rsidR="00391EA0" w:rsidRPr="001D5112">
        <w:t xml:space="preserve"> określonych w </w:t>
      </w:r>
      <w:r w:rsidR="00A65A55" w:rsidRPr="001D5112">
        <w:t>Załączni</w:t>
      </w:r>
      <w:r w:rsidR="00391EA0" w:rsidRPr="001D5112">
        <w:t>ku nr 1 do Regulaminu</w:t>
      </w:r>
      <w:r w:rsidRPr="001D5112">
        <w:t>, czyli w</w:t>
      </w:r>
      <w:r w:rsidR="007C20AA" w:rsidRPr="001D5112">
        <w:t xml:space="preserve">eryfikacji w jakim stopniu </w:t>
      </w:r>
      <w:r w:rsidR="001066B4" w:rsidRPr="001D5112">
        <w:t>dane Rozwiązanie</w:t>
      </w:r>
      <w:r w:rsidR="007C20AA" w:rsidRPr="001D5112">
        <w:t xml:space="preserve"> wypada w </w:t>
      </w:r>
      <w:r w:rsidR="00FC1427" w:rsidRPr="001D5112">
        <w:t xml:space="preserve">zestawieniu </w:t>
      </w:r>
      <w:r w:rsidR="001066B4" w:rsidRPr="001D5112">
        <w:t xml:space="preserve">z </w:t>
      </w:r>
      <w:r w:rsidR="6C4BA7F2" w:rsidRPr="001D5112">
        <w:t>K</w:t>
      </w:r>
      <w:r w:rsidR="001066B4" w:rsidRPr="001D5112">
        <w:t>ryteriami stawianymi przez NCBR</w:t>
      </w:r>
      <w:r w:rsidR="007C20AA" w:rsidRPr="001D5112">
        <w:t xml:space="preserve"> </w:t>
      </w:r>
      <w:r w:rsidR="00293233" w:rsidRPr="001D5112">
        <w:t xml:space="preserve">oraz w </w:t>
      </w:r>
      <w:r w:rsidR="007C20AA" w:rsidRPr="001D5112">
        <w:t xml:space="preserve">porównaniu z innymi </w:t>
      </w:r>
      <w:r w:rsidR="001066B4" w:rsidRPr="001D5112">
        <w:t>Rozwiązaniami</w:t>
      </w:r>
      <w:r w:rsidR="007C20AA" w:rsidRPr="001D5112">
        <w:t xml:space="preserve">, w sposób umożliwiający selekcję na kolejnych etapach najlepiej rokujących </w:t>
      </w:r>
      <w:r w:rsidR="008D45B0" w:rsidRPr="001D5112">
        <w:t>Rozwiązań</w:t>
      </w:r>
      <w:r w:rsidR="007C20AA" w:rsidRPr="001D5112">
        <w:t>,</w:t>
      </w:r>
    </w:p>
    <w:p w14:paraId="339F3634" w14:textId="71E65C76" w:rsidR="007C20AA" w:rsidRPr="001D5112" w:rsidRDefault="00391EA0" w:rsidP="001036B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D5112">
        <w:t>merytorycznych</w:t>
      </w:r>
      <w:r w:rsidR="004E09D7" w:rsidRPr="001D5112">
        <w:t xml:space="preserve"> </w:t>
      </w:r>
      <w:r w:rsidR="005CF5CF" w:rsidRPr="001D5112">
        <w:t>Wymagań</w:t>
      </w:r>
      <w:r w:rsidR="004E09D7" w:rsidRPr="001D5112">
        <w:t xml:space="preserve"> Jakościowych </w:t>
      </w:r>
      <w:r w:rsidRPr="001D5112">
        <w:t xml:space="preserve">określonych w </w:t>
      </w:r>
      <w:r w:rsidR="00A65A55" w:rsidRPr="001D5112">
        <w:t>Załączni</w:t>
      </w:r>
      <w:r w:rsidRPr="001D5112">
        <w:t xml:space="preserve">ku nr 1 do Regulaminu, </w:t>
      </w:r>
      <w:r w:rsidR="00042A14" w:rsidRPr="001D5112">
        <w:t>służących weryfikacji jakości proponowanego przez Uczestnika Przedsięwzięcia Rozwiązania i weryfikowanych w porównaniu z innymi Rozwiązaniami</w:t>
      </w:r>
      <w:r w:rsidR="007C20AA" w:rsidRPr="001D5112">
        <w:rPr>
          <w:rFonts w:cstheme="majorBidi"/>
        </w:rPr>
        <w:t>.</w:t>
      </w:r>
    </w:p>
    <w:p w14:paraId="24D39065" w14:textId="6D9363B2" w:rsidR="00D96404" w:rsidRPr="001D5112" w:rsidRDefault="00D96404" w:rsidP="04AB98BD">
      <w:pPr>
        <w:spacing w:after="0" w:line="240" w:lineRule="auto"/>
        <w:ind w:left="567"/>
        <w:jc w:val="both"/>
      </w:pPr>
      <w:r w:rsidRPr="001D5112">
        <w:t xml:space="preserve">W wyniku </w:t>
      </w:r>
      <w:r w:rsidR="00672B95" w:rsidRPr="001D5112">
        <w:t xml:space="preserve">ww. </w:t>
      </w:r>
      <w:r w:rsidRPr="001D5112">
        <w:t>oceny Uczestnik Przedsięwzięcia może uzyskać:</w:t>
      </w:r>
    </w:p>
    <w:p w14:paraId="2972D01E" w14:textId="77777777" w:rsidR="00D96404" w:rsidRPr="001D511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>Wynik Negatywny:</w:t>
      </w:r>
    </w:p>
    <w:p w14:paraId="56367DE4" w14:textId="2D761228" w:rsidR="00D96404" w:rsidRPr="001D511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1D5112">
        <w:t>w ramach Postępowania skutkujący niedopuszczeniem Wnioskodawcy do zawarcia Umowy,</w:t>
      </w:r>
    </w:p>
    <w:p w14:paraId="625FEB09" w14:textId="184CFE35" w:rsidR="00D96404" w:rsidRPr="001D511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1D5112">
        <w:t xml:space="preserve">w ramach Umowy skutkujący </w:t>
      </w:r>
      <w:r w:rsidR="00DE278F" w:rsidRPr="001D5112">
        <w:t xml:space="preserve">– co do zasady – </w:t>
      </w:r>
      <w:r w:rsidRPr="001D5112">
        <w:t xml:space="preserve">uznaniem przedmiotu danego Etapu za niewykonany i skutkujący wygaśnięciem </w:t>
      </w:r>
      <w:r w:rsidR="7666427C" w:rsidRPr="001D5112">
        <w:t>U</w:t>
      </w:r>
      <w:r w:rsidRPr="001D5112">
        <w:t>mowy z danym Uczestnikiem Przedsięwzięcia,</w:t>
      </w:r>
    </w:p>
    <w:p w14:paraId="3F2E6D99" w14:textId="2E20A35A" w:rsidR="00D96404" w:rsidRPr="001D511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>Wynik Pozytywny:</w:t>
      </w:r>
    </w:p>
    <w:p w14:paraId="0877160E" w14:textId="25A3429A" w:rsidR="00D96404" w:rsidRPr="001D511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1D5112">
        <w:t>w ramach Postępowania skutkujący dopuszczeniem Wnioskodawcy do zawarcia Umowy,</w:t>
      </w:r>
    </w:p>
    <w:p w14:paraId="5B95C7F0" w14:textId="2AEB897E" w:rsidR="00D96404" w:rsidRPr="001D511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1D5112">
        <w:t>w ramach Umowy skutkujący uznaniem przedmiotu danego Etapu, z uwzględnieniem dopuszczalnej</w:t>
      </w:r>
      <w:r w:rsidRPr="001D5112">
        <w:rPr>
          <w:rFonts w:cstheme="majorBidi"/>
        </w:rPr>
        <w:t xml:space="preserve"> </w:t>
      </w:r>
      <w:r w:rsidRPr="001D5112">
        <w:t xml:space="preserve">Granicy Błędu, za wykonany zgodnie z Umową i skutkujący wygaśnięciem </w:t>
      </w:r>
      <w:r w:rsidR="55B8B515" w:rsidRPr="001D5112">
        <w:t>U</w:t>
      </w:r>
      <w:r w:rsidRPr="001D5112">
        <w:t xml:space="preserve">mowy z danym Uczestnikiem Przedsięwzięcia wskutek </w:t>
      </w:r>
      <w:r w:rsidR="3ED66F97" w:rsidRPr="001D5112">
        <w:t xml:space="preserve">tego, że pomimo Wyniku Pozytywnego nie był wśród </w:t>
      </w:r>
      <w:r w:rsidR="3962D3FF" w:rsidRPr="001D5112">
        <w:t xml:space="preserve">najlepszych Uczestników </w:t>
      </w:r>
      <w:r w:rsidR="3962D3FF" w:rsidRPr="001D5112">
        <w:lastRenderedPageBreak/>
        <w:t xml:space="preserve">Przedsięwzięcia i przez to nie uzyskał </w:t>
      </w:r>
      <w:r w:rsidR="3ED66F97" w:rsidRPr="001D5112">
        <w:t xml:space="preserve">dopuszczenia go </w:t>
      </w:r>
      <w:r w:rsidR="00DB7EAB" w:rsidRPr="001D5112">
        <w:t xml:space="preserve">do kolejnego Etapu </w:t>
      </w:r>
      <w:r w:rsidR="003B070C" w:rsidRPr="001D5112">
        <w:t>albo w ramach Etapu II - zakończenia Prac B+R w ramach Etapu II bez uprawnienia do Wynagrodzenia Uzupełniającego za Etap II</w:t>
      </w:r>
      <w:r w:rsidRPr="001D5112">
        <w:t>,</w:t>
      </w:r>
    </w:p>
    <w:p w14:paraId="35277A21" w14:textId="15A2D94D" w:rsidR="00D96404" w:rsidRPr="001D511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 xml:space="preserve">Wynikiem Pozytywnym z Dopuszczeniem do Etapu </w:t>
      </w:r>
      <w:r w:rsidR="00467E37" w:rsidRPr="001D5112">
        <w:t xml:space="preserve">II </w:t>
      </w:r>
      <w:r w:rsidRPr="001D5112">
        <w:t xml:space="preserve">- skutkujący uznaniem </w:t>
      </w:r>
      <w:r w:rsidR="00467E37" w:rsidRPr="001D5112">
        <w:t>Wyników Prac Etapu I</w:t>
      </w:r>
      <w:r w:rsidRPr="001D5112">
        <w:t>, z uwzględnieniem dopuszczalnej</w:t>
      </w:r>
      <w:r w:rsidRPr="001D5112">
        <w:rPr>
          <w:rFonts w:cstheme="majorHAnsi"/>
        </w:rPr>
        <w:t xml:space="preserve"> </w:t>
      </w:r>
      <w:r w:rsidRPr="001D5112">
        <w:t>Granicy Błędu, za wykonan</w:t>
      </w:r>
      <w:r w:rsidR="00467E37" w:rsidRPr="001D5112">
        <w:t>e</w:t>
      </w:r>
      <w:r w:rsidRPr="001D5112">
        <w:t xml:space="preserve"> zgodnie z Umową i skutkujący dopuszczeniem Uczestnika Przedsięwzięcia do Etapu</w:t>
      </w:r>
      <w:r w:rsidRPr="001D5112">
        <w:rPr>
          <w:rFonts w:cstheme="majorHAnsi"/>
        </w:rPr>
        <w:t xml:space="preserve"> </w:t>
      </w:r>
      <w:r w:rsidR="00467E37" w:rsidRPr="001D5112">
        <w:rPr>
          <w:rFonts w:cstheme="majorHAnsi"/>
        </w:rPr>
        <w:t>II</w:t>
      </w:r>
      <w:r w:rsidRPr="001D5112">
        <w:t>,</w:t>
      </w:r>
    </w:p>
    <w:p w14:paraId="33B9555B" w14:textId="47C25FCD" w:rsidR="00DB7EAB" w:rsidRPr="001D511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D5112">
        <w:t>Wynik Końcowy Pozytywny – w przypadku, gdy Demonstrator</w:t>
      </w:r>
      <w:r w:rsidR="00B409D1">
        <w:t>y</w:t>
      </w:r>
      <w:r w:rsidRPr="001D5112">
        <w:t xml:space="preserve"> wykonan</w:t>
      </w:r>
      <w:r w:rsidR="00B409D1">
        <w:t>e</w:t>
      </w:r>
      <w:r w:rsidRPr="001D5112">
        <w:t xml:space="preserve"> przez Uczestnika Przedsięwzięcia</w:t>
      </w:r>
      <w:r w:rsidR="00EC1BE1" w:rsidRPr="001D5112">
        <w:t xml:space="preserve"> w </w:t>
      </w:r>
      <w:r w:rsidR="00E473AB">
        <w:rPr>
          <w:rFonts w:cstheme="majorHAnsi"/>
        </w:rPr>
        <w:t>obu</w:t>
      </w:r>
      <w:r w:rsidRPr="001D5112">
        <w:rPr>
          <w:rFonts w:cstheme="majorHAnsi"/>
        </w:rPr>
        <w:t xml:space="preserve"> </w:t>
      </w:r>
      <w:r w:rsidR="00A34897" w:rsidRPr="001D5112">
        <w:rPr>
          <w:rFonts w:cstheme="majorHAnsi"/>
        </w:rPr>
        <w:t>Działani</w:t>
      </w:r>
      <w:r w:rsidR="00E473AB">
        <w:rPr>
          <w:rFonts w:cstheme="majorHAnsi"/>
        </w:rPr>
        <w:t>ach</w:t>
      </w:r>
      <w:r w:rsidRPr="001D5112">
        <w:t xml:space="preserve"> przesz</w:t>
      </w:r>
      <w:r w:rsidR="00B409D1">
        <w:t>ły</w:t>
      </w:r>
      <w:r w:rsidRPr="001D5112">
        <w:t xml:space="preserve"> pomyślnie </w:t>
      </w:r>
      <w:r w:rsidRPr="001D5112">
        <w:rPr>
          <w:rFonts w:cstheme="majorHAnsi"/>
        </w:rPr>
        <w:t>testy</w:t>
      </w:r>
      <w:r w:rsidR="00913902" w:rsidRPr="001D5112">
        <w:t xml:space="preserve"> </w:t>
      </w:r>
      <w:r w:rsidR="003B070C" w:rsidRPr="001D5112">
        <w:t xml:space="preserve">i </w:t>
      </w:r>
      <w:r w:rsidR="0039764F" w:rsidRPr="001D5112">
        <w:t xml:space="preserve">Uczestnik Przedsięwzięcia </w:t>
      </w:r>
      <w:r w:rsidR="003B070C" w:rsidRPr="001D5112">
        <w:t>jest uprawniony do Wynagrodzenia Uzupełniającego za Etap II</w:t>
      </w:r>
      <w:r w:rsidRPr="001D5112">
        <w:t>.</w:t>
      </w:r>
    </w:p>
    <w:p w14:paraId="32AED751" w14:textId="21292B8F" w:rsidR="00E52F1E" w:rsidRPr="001D5112" w:rsidRDefault="00E52F1E" w:rsidP="544C7337">
      <w:pPr>
        <w:spacing w:after="0" w:line="240" w:lineRule="auto"/>
        <w:ind w:left="567"/>
        <w:jc w:val="both"/>
      </w:pPr>
      <w:r w:rsidRPr="001D5112">
        <w:t xml:space="preserve">W toku realizacji </w:t>
      </w:r>
      <w:r w:rsidR="00C03C84" w:rsidRPr="001D5112">
        <w:t xml:space="preserve">Umowy </w:t>
      </w:r>
      <w:r w:rsidRPr="001D5112">
        <w:t>Uczestnik Przedsięwzięcia ma możliwość – w celu uzyskania lepszego wyniku w ramach Selekcji</w:t>
      </w:r>
      <w:r w:rsidR="00174128" w:rsidRPr="001D5112">
        <w:t xml:space="preserve"> Etapu I</w:t>
      </w:r>
      <w:r w:rsidRPr="001D5112">
        <w:t xml:space="preserve"> – oferowania NCBR lepszych warunków realizacji zamówienia, </w:t>
      </w:r>
      <w:r w:rsidR="0052269F" w:rsidRPr="001D5112">
        <w:t>w ramach Postąpienia</w:t>
      </w:r>
      <w:r w:rsidRPr="001D5112">
        <w:t xml:space="preserve">. W toku realizacji Przedsięwzięcia, poza </w:t>
      </w:r>
      <w:r w:rsidR="00581301" w:rsidRPr="001D5112">
        <w:rPr>
          <w:rFonts w:cstheme="majorBidi"/>
        </w:rPr>
        <w:t xml:space="preserve">określoną w Umowie </w:t>
      </w:r>
      <w:r w:rsidR="00E810FE" w:rsidRPr="001D5112">
        <w:t>(art. 10 §3</w:t>
      </w:r>
      <w:r w:rsidR="00E810FE" w:rsidRPr="001D5112">
        <w:rPr>
          <w:rFonts w:cstheme="majorBidi"/>
        </w:rPr>
        <w:t>)</w:t>
      </w:r>
      <w:r w:rsidR="006B62F9" w:rsidRPr="001D5112">
        <w:rPr>
          <w:rFonts w:cstheme="majorBidi"/>
        </w:rPr>
        <w:t xml:space="preserve"> i Załączniku nr 1 do Regulaminu </w:t>
      </w:r>
      <w:r w:rsidR="006B62F9" w:rsidRPr="001D5112">
        <w:t>Granicą Błędu</w:t>
      </w:r>
      <w:r w:rsidRPr="001D5112">
        <w:rPr>
          <w:rFonts w:cstheme="majorBidi"/>
        </w:rPr>
        <w:t>,</w:t>
      </w:r>
      <w:r w:rsidRPr="001D5112">
        <w:t xml:space="preserve"> Wykonawca nie może pogarszać</w:t>
      </w:r>
      <w:r w:rsidR="00A90917" w:rsidRPr="001D5112">
        <w:t xml:space="preserve">, </w:t>
      </w:r>
      <w:r w:rsidR="00675C9A" w:rsidRPr="001D5112">
        <w:t xml:space="preserve">z </w:t>
      </w:r>
      <w:r w:rsidR="00A90917" w:rsidRPr="001D5112">
        <w:t>perspektyw</w:t>
      </w:r>
      <w:r w:rsidR="00675C9A" w:rsidRPr="001D5112">
        <w:t>y</w:t>
      </w:r>
      <w:r w:rsidR="00A90917" w:rsidRPr="001D5112">
        <w:t xml:space="preserve"> NCBR, </w:t>
      </w:r>
      <w:r w:rsidRPr="001D5112">
        <w:t>wskazanych we Wniosku</w:t>
      </w:r>
      <w:r w:rsidR="00A90917" w:rsidRPr="001D5112">
        <w:t xml:space="preserve"> warunków zamówienia</w:t>
      </w:r>
      <w:r w:rsidR="005D4D93" w:rsidRPr="001D5112">
        <w:t>,</w:t>
      </w:r>
      <w:r w:rsidRPr="001D5112">
        <w:t xml:space="preserve"> pod rygorem </w:t>
      </w:r>
      <w:r w:rsidR="005D4D93" w:rsidRPr="001D5112">
        <w:t xml:space="preserve">jego </w:t>
      </w:r>
      <w:r w:rsidRPr="001D5112">
        <w:t>wykluczenia z dalszego udziału w Przedsięwzięciu</w:t>
      </w:r>
      <w:r w:rsidR="005E4FFB" w:rsidRPr="001D5112">
        <w:t>.</w:t>
      </w:r>
    </w:p>
    <w:p w14:paraId="5415EB04" w14:textId="063C4D0C" w:rsidR="008249A5" w:rsidRPr="001D5112" w:rsidRDefault="00440422" w:rsidP="00A9763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ajorBidi"/>
        </w:rPr>
      </w:pPr>
      <w:bookmarkStart w:id="62" w:name="_Hlk52463260"/>
      <w:bookmarkStart w:id="63" w:name="_Hlk52465845"/>
      <w:bookmarkEnd w:id="60"/>
      <w:bookmarkEnd w:id="62"/>
      <w:bookmarkEnd w:id="63"/>
      <w:r w:rsidRPr="001D5112">
        <w:rPr>
          <w:rFonts w:cstheme="majorHAnsi"/>
        </w:rPr>
        <w:t>[</w:t>
      </w:r>
      <w:r w:rsidR="00E80A34" w:rsidRPr="001D5112">
        <w:rPr>
          <w:rFonts w:cstheme="majorHAnsi"/>
          <w:b/>
          <w:bCs/>
        </w:rPr>
        <w:t>Działania</w:t>
      </w:r>
      <w:r w:rsidRPr="001D5112">
        <w:rPr>
          <w:rFonts w:cstheme="majorHAnsi"/>
        </w:rPr>
        <w:t xml:space="preserve">] Przedsięwzięcie przewiduje prace nad technologiami w zakresie </w:t>
      </w:r>
      <w:r w:rsidR="008249A5" w:rsidRPr="001D5112">
        <w:rPr>
          <w:rFonts w:cstheme="majorHAnsi"/>
        </w:rPr>
        <w:t xml:space="preserve">systemów </w:t>
      </w:r>
      <w:r w:rsidR="00DE2164">
        <w:rPr>
          <w:rFonts w:cstheme="majorHAnsi"/>
        </w:rPr>
        <w:t>retencji</w:t>
      </w:r>
      <w:r w:rsidR="00830F38" w:rsidRPr="001D5112">
        <w:rPr>
          <w:rFonts w:cstheme="majorHAnsi"/>
        </w:rPr>
        <w:t xml:space="preserve"> </w:t>
      </w:r>
      <w:r w:rsidR="003B17AC">
        <w:rPr>
          <w:rFonts w:cstheme="majorHAnsi"/>
        </w:rPr>
        <w:t xml:space="preserve">i oczyszczania wody </w:t>
      </w:r>
      <w:r w:rsidR="00830F38" w:rsidRPr="001D5112">
        <w:rPr>
          <w:rFonts w:cstheme="majorHAnsi"/>
        </w:rPr>
        <w:t xml:space="preserve">i </w:t>
      </w:r>
      <w:r w:rsidR="00DE2164">
        <w:rPr>
          <w:rFonts w:cstheme="majorHAnsi"/>
        </w:rPr>
        <w:t xml:space="preserve">polega na </w:t>
      </w:r>
      <w:r w:rsidR="002E181E">
        <w:rPr>
          <w:rFonts w:cstheme="majorHAnsi"/>
        </w:rPr>
        <w:t>stworzeniu</w:t>
      </w:r>
      <w:r w:rsidR="00DE2164">
        <w:rPr>
          <w:rFonts w:cstheme="majorHAnsi"/>
        </w:rPr>
        <w:t xml:space="preserve"> Rozwiązania jednocześnie w ramach dwóch </w:t>
      </w:r>
      <w:r w:rsidR="00E80A34" w:rsidRPr="001D5112">
        <w:rPr>
          <w:rFonts w:cstheme="majorHAnsi"/>
        </w:rPr>
        <w:t>Działa</w:t>
      </w:r>
      <w:r w:rsidR="00DE2164">
        <w:rPr>
          <w:rFonts w:cstheme="majorHAnsi"/>
        </w:rPr>
        <w:t>ń</w:t>
      </w:r>
      <w:r w:rsidRPr="001D5112">
        <w:rPr>
          <w:rFonts w:cstheme="majorHAnsi"/>
        </w:rPr>
        <w:t>.</w:t>
      </w:r>
      <w:r w:rsidR="00DE2164">
        <w:rPr>
          <w:rFonts w:cstheme="majorHAnsi"/>
        </w:rPr>
        <w:t xml:space="preserve"> Opracowywanie Rozwiązania dla dwóch zastosowań jest uzasadnione pod względem celowościowym szczególnym zapotrzebowaniem na rozwiązania w ty</w:t>
      </w:r>
      <w:r w:rsidR="001A223A">
        <w:rPr>
          <w:rFonts w:cstheme="majorHAnsi"/>
        </w:rPr>
        <w:t>ch obszarach</w:t>
      </w:r>
      <w:r w:rsidR="00DE2164">
        <w:rPr>
          <w:rFonts w:cstheme="majorHAnsi"/>
        </w:rPr>
        <w:t>, z uwzględnieniem wskazanych w Rozdziale I pkt 1.1. przyczyn, oraz pod względem technicznym</w:t>
      </w:r>
      <w:r w:rsidR="00A97636">
        <w:rPr>
          <w:rFonts w:cstheme="majorHAnsi"/>
        </w:rPr>
        <w:t>,</w:t>
      </w:r>
      <w:r w:rsidR="00DE2164">
        <w:rPr>
          <w:rFonts w:cstheme="majorHAnsi"/>
        </w:rPr>
        <w:t xml:space="preserve"> </w:t>
      </w:r>
      <w:r w:rsidRPr="001D5112">
        <w:rPr>
          <w:rFonts w:cstheme="majorHAnsi"/>
        </w:rPr>
        <w:t>jest uzasadnion</w:t>
      </w:r>
      <w:r w:rsidR="00867F49">
        <w:rPr>
          <w:rFonts w:cstheme="majorHAnsi"/>
        </w:rPr>
        <w:t>e</w:t>
      </w:r>
      <w:r w:rsidRPr="001D5112">
        <w:rPr>
          <w:rFonts w:cstheme="majorHAnsi"/>
        </w:rPr>
        <w:t xml:space="preserve"> </w:t>
      </w:r>
      <w:r w:rsidR="008249A5" w:rsidRPr="001D5112">
        <w:rPr>
          <w:rFonts w:cstheme="majorHAnsi"/>
        </w:rPr>
        <w:t xml:space="preserve">różnicami otoczenia, w których będą wykorzystywane (użytkownikami </w:t>
      </w:r>
      <w:r w:rsidR="003A6870">
        <w:rPr>
          <w:rFonts w:cstheme="majorHAnsi"/>
        </w:rPr>
        <w:t>S</w:t>
      </w:r>
      <w:r w:rsidR="008249A5" w:rsidRPr="001D5112">
        <w:rPr>
          <w:rFonts w:cstheme="majorHAnsi"/>
        </w:rPr>
        <w:t xml:space="preserve">ystemu w Działaniu 1 są </w:t>
      </w:r>
      <w:r w:rsidR="00A97636">
        <w:rPr>
          <w:rFonts w:cstheme="majorHAnsi"/>
        </w:rPr>
        <w:t xml:space="preserve">osoby </w:t>
      </w:r>
      <w:r w:rsidR="00A97636" w:rsidRPr="00A97636">
        <w:rPr>
          <w:rFonts w:cstheme="majorHAnsi"/>
        </w:rPr>
        <w:t>prowadzące wspólnie gospodarstwo domowe</w:t>
      </w:r>
      <w:r w:rsidR="00A97636">
        <w:rPr>
          <w:rFonts w:cstheme="majorHAnsi"/>
        </w:rPr>
        <w:t xml:space="preserve">, </w:t>
      </w:r>
      <w:r w:rsidR="008249A5" w:rsidRPr="001D5112">
        <w:rPr>
          <w:rFonts w:cstheme="majorHAnsi"/>
        </w:rPr>
        <w:t xml:space="preserve">w przypadku Działania 2 </w:t>
      </w:r>
      <w:r w:rsidR="00A97636" w:rsidRPr="00A97636">
        <w:rPr>
          <w:rFonts w:cstheme="majorHAnsi"/>
        </w:rPr>
        <w:t xml:space="preserve">grupy kilkuset </w:t>
      </w:r>
      <w:r w:rsidR="00A97636">
        <w:rPr>
          <w:rFonts w:cstheme="majorHAnsi"/>
        </w:rPr>
        <w:t>osób</w:t>
      </w:r>
      <w:bookmarkStart w:id="64" w:name="_Hlk52465828"/>
      <w:bookmarkEnd w:id="64"/>
      <w:r w:rsidR="008249A5" w:rsidRPr="001D5112">
        <w:rPr>
          <w:rFonts w:cstheme="majorHAnsi"/>
        </w:rPr>
        <w:t xml:space="preserve">),  </w:t>
      </w:r>
      <w:r w:rsidR="00154DFE">
        <w:rPr>
          <w:rFonts w:cstheme="majorHAnsi"/>
        </w:rPr>
        <w:t xml:space="preserve">a także </w:t>
      </w:r>
      <w:r w:rsidR="008249A5" w:rsidRPr="001D5112">
        <w:rPr>
          <w:rFonts w:cstheme="majorHAnsi"/>
        </w:rPr>
        <w:t>różnymi wyzwaniami technologicznymi</w:t>
      </w:r>
      <w:r w:rsidR="00830F38" w:rsidRPr="001D5112">
        <w:rPr>
          <w:rFonts w:cstheme="majorHAnsi"/>
        </w:rPr>
        <w:t>, które wpływają na szczegółowy kształt Rozwiązania</w:t>
      </w:r>
      <w:r w:rsidR="008249A5" w:rsidRPr="001D5112">
        <w:rPr>
          <w:rFonts w:cstheme="majorHAnsi"/>
        </w:rPr>
        <w:t>.</w:t>
      </w:r>
    </w:p>
    <w:p w14:paraId="3AB30D82" w14:textId="131C8CD7" w:rsidR="002500DE" w:rsidRPr="001D5112" w:rsidRDefault="00CF7916" w:rsidP="003E143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3E143B">
        <w:rPr>
          <w:b/>
        </w:rPr>
        <w:t xml:space="preserve">Uczestnik Przedsięwzięcia </w:t>
      </w:r>
      <w:r w:rsidR="00BD1CCF" w:rsidRPr="00506767">
        <w:rPr>
          <w:rFonts w:cstheme="majorBidi"/>
          <w:b/>
          <w:bCs/>
        </w:rPr>
        <w:t xml:space="preserve">składając </w:t>
      </w:r>
      <w:r w:rsidR="00A35548" w:rsidRPr="00506767">
        <w:rPr>
          <w:rFonts w:cstheme="majorBidi"/>
          <w:b/>
          <w:bCs/>
        </w:rPr>
        <w:t>Wnios</w:t>
      </w:r>
      <w:r w:rsidR="00BD1CCF" w:rsidRPr="00506767">
        <w:rPr>
          <w:rFonts w:cstheme="majorBidi"/>
          <w:b/>
          <w:bCs/>
        </w:rPr>
        <w:t>e</w:t>
      </w:r>
      <w:r w:rsidR="00A35548" w:rsidRPr="00506767">
        <w:rPr>
          <w:rFonts w:cstheme="majorBidi"/>
          <w:b/>
          <w:bCs/>
        </w:rPr>
        <w:t>k</w:t>
      </w:r>
      <w:r w:rsidR="00A35548" w:rsidRPr="003E143B">
        <w:rPr>
          <w:b/>
        </w:rPr>
        <w:t xml:space="preserve"> </w:t>
      </w:r>
      <w:r w:rsidR="005747A4" w:rsidRPr="003E143B">
        <w:rPr>
          <w:b/>
        </w:rPr>
        <w:t xml:space="preserve">o udział (ofertę) </w:t>
      </w:r>
      <w:r w:rsidR="00BD1CCF" w:rsidRPr="00506767">
        <w:rPr>
          <w:rFonts w:cstheme="majorBidi"/>
          <w:b/>
          <w:bCs/>
        </w:rPr>
        <w:t xml:space="preserve">zobowiązuje się do </w:t>
      </w:r>
      <w:r w:rsidR="00BD1CCF" w:rsidRPr="003E143B">
        <w:rPr>
          <w:b/>
        </w:rPr>
        <w:t xml:space="preserve">realizacji </w:t>
      </w:r>
      <w:r w:rsidR="00BD1CCF" w:rsidRPr="00506767">
        <w:rPr>
          <w:rFonts w:cstheme="majorBidi"/>
          <w:b/>
          <w:bCs/>
        </w:rPr>
        <w:t>Rozwiązania dla obu Działań</w:t>
      </w:r>
      <w:r w:rsidR="00BD1CCF">
        <w:rPr>
          <w:rFonts w:cstheme="majorBidi"/>
        </w:rPr>
        <w:t>.</w:t>
      </w:r>
    </w:p>
    <w:p w14:paraId="2E48E05B" w14:textId="4953C7CE" w:rsidR="005E17C1" w:rsidRPr="001D5112" w:rsidRDefault="00355D32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="003A0CFA" w:rsidRPr="001D5112">
        <w:rPr>
          <w:rFonts w:cstheme="majorHAnsi"/>
          <w:b/>
          <w:bCs/>
        </w:rPr>
        <w:t>Komercjalizacja</w:t>
      </w:r>
      <w:r w:rsidRPr="001D5112">
        <w:rPr>
          <w:rFonts w:cstheme="majorHAnsi"/>
          <w:b/>
          <w:bCs/>
        </w:rPr>
        <w:t xml:space="preserve"> </w:t>
      </w:r>
      <w:r w:rsidR="00022552" w:rsidRPr="001D5112">
        <w:rPr>
          <w:rFonts w:cstheme="majorHAnsi"/>
          <w:b/>
          <w:bCs/>
        </w:rPr>
        <w:t>Rozwiązania</w:t>
      </w:r>
      <w:r w:rsidRPr="001D5112">
        <w:rPr>
          <w:rFonts w:cstheme="majorHAnsi"/>
        </w:rPr>
        <w:t xml:space="preserve">] Podstawowym założeniem Przedsięwzięcia jest możliwość </w:t>
      </w:r>
      <w:r w:rsidR="002B231B" w:rsidRPr="001D5112">
        <w:rPr>
          <w:rFonts w:cstheme="majorHAnsi"/>
        </w:rPr>
        <w:t>późniejszego</w:t>
      </w:r>
      <w:r w:rsidRPr="001D5112">
        <w:rPr>
          <w:rFonts w:cstheme="majorHAnsi"/>
        </w:rPr>
        <w:t xml:space="preserve"> wykorzystania </w:t>
      </w:r>
      <w:r w:rsidR="00022552" w:rsidRPr="001D5112">
        <w:rPr>
          <w:rFonts w:cstheme="majorHAnsi"/>
        </w:rPr>
        <w:t>Rozwiązania</w:t>
      </w:r>
      <w:r w:rsidR="003F0A99" w:rsidRPr="001D5112">
        <w:rPr>
          <w:rFonts w:cstheme="majorHAnsi"/>
        </w:rPr>
        <w:t xml:space="preserve"> opracowanego w każdym </w:t>
      </w:r>
      <w:r w:rsidR="00A34897" w:rsidRPr="001D5112">
        <w:rPr>
          <w:rFonts w:cstheme="majorHAnsi"/>
        </w:rPr>
        <w:t>Działaniu</w:t>
      </w:r>
      <w:r w:rsidRPr="001D5112">
        <w:rPr>
          <w:rFonts w:cstheme="majorHAnsi"/>
        </w:rPr>
        <w:t>, z uwzględnieniem je</w:t>
      </w:r>
      <w:r w:rsidR="00022552" w:rsidRPr="001D5112">
        <w:rPr>
          <w:rFonts w:cstheme="majorHAnsi"/>
        </w:rPr>
        <w:t>go przyszłych</w:t>
      </w:r>
      <w:r w:rsidRPr="001D5112">
        <w:rPr>
          <w:rFonts w:cstheme="majorHAnsi"/>
        </w:rPr>
        <w:t xml:space="preserve"> modyfikacji, w obrocie gospodarczym</w:t>
      </w:r>
      <w:r w:rsidR="002B231B" w:rsidRPr="001D5112">
        <w:rPr>
          <w:rFonts w:cstheme="majorHAnsi"/>
        </w:rPr>
        <w:t>,</w:t>
      </w:r>
      <w:r w:rsidRPr="001D5112">
        <w:rPr>
          <w:rFonts w:cstheme="majorHAnsi"/>
        </w:rPr>
        <w:t xml:space="preserve"> poza </w:t>
      </w:r>
      <w:r w:rsidR="00B73961" w:rsidRPr="001D5112">
        <w:rPr>
          <w:rFonts w:cstheme="majorHAnsi"/>
        </w:rPr>
        <w:t xml:space="preserve">Przedsięwzięciem. </w:t>
      </w:r>
      <w:r w:rsidR="003F0A99" w:rsidRPr="001D5112">
        <w:rPr>
          <w:rFonts w:cstheme="majorHAnsi"/>
        </w:rPr>
        <w:t>Z</w:t>
      </w:r>
      <w:r w:rsidR="00B73961" w:rsidRPr="001D5112">
        <w:rPr>
          <w:rFonts w:cstheme="majorHAnsi"/>
        </w:rPr>
        <w:t xml:space="preserve">asady </w:t>
      </w:r>
      <w:r w:rsidR="003F0A99" w:rsidRPr="001D5112">
        <w:rPr>
          <w:rFonts w:cstheme="majorHAnsi"/>
        </w:rPr>
        <w:t xml:space="preserve">Przedsięwzięcia </w:t>
      </w:r>
      <w:r w:rsidR="00B73961" w:rsidRPr="001D5112">
        <w:rPr>
          <w:rFonts w:cstheme="majorHAnsi"/>
        </w:rPr>
        <w:t xml:space="preserve">nakładają na Uczestników Przedsięwzięcia zobowiązanie do późniejszej komercjalizacji </w:t>
      </w:r>
      <w:r w:rsidR="00022552" w:rsidRPr="001D5112">
        <w:rPr>
          <w:rFonts w:cstheme="majorHAnsi"/>
        </w:rPr>
        <w:t>Rozwiązania</w:t>
      </w:r>
      <w:r w:rsidR="00830F38" w:rsidRPr="001D5112">
        <w:rPr>
          <w:rFonts w:cstheme="majorHAnsi"/>
        </w:rPr>
        <w:t>, zasadniczo o charakterze pasywnym</w:t>
      </w:r>
      <w:r w:rsidR="00B73961" w:rsidRPr="001D5112">
        <w:rPr>
          <w:rFonts w:cstheme="majorHAnsi"/>
        </w:rPr>
        <w:t>.</w:t>
      </w:r>
    </w:p>
    <w:p w14:paraId="3CD3C406" w14:textId="77777777" w:rsidR="00D30AD7" w:rsidRPr="001D5112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1D5112">
        <w:rPr>
          <w:rFonts w:cstheme="majorHAnsi"/>
        </w:rPr>
        <w:t>Jednocześnie Przedsięwzięcie</w:t>
      </w:r>
      <w:r w:rsidR="00E213C7" w:rsidRPr="001D5112">
        <w:rPr>
          <w:rFonts w:cstheme="majorHAnsi"/>
        </w:rPr>
        <w:t>, z zastrzeżeniem Wariantu B,</w:t>
      </w:r>
      <w:r w:rsidRPr="001D5112">
        <w:rPr>
          <w:rFonts w:cstheme="majorHAnsi"/>
        </w:rPr>
        <w:t xml:space="preserve"> przewiduje uprawnienie NCBR do niezależnej, przy ograniczeniu </w:t>
      </w:r>
      <w:r w:rsidR="00455D70" w:rsidRPr="001D5112">
        <w:rPr>
          <w:rFonts w:cstheme="majorHAnsi"/>
        </w:rPr>
        <w:t>w Umowie</w:t>
      </w:r>
      <w:r w:rsidR="003A0CFA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przypadków i zakresu działania NCBR,</w:t>
      </w:r>
      <w:r w:rsidR="003A0CFA" w:rsidRPr="001D5112">
        <w:rPr>
          <w:rFonts w:cstheme="majorHAnsi"/>
        </w:rPr>
        <w:t xml:space="preserve"> komercjalizacji </w:t>
      </w:r>
      <w:r w:rsidR="00022552" w:rsidRPr="001D5112">
        <w:rPr>
          <w:rFonts w:cstheme="majorHAnsi"/>
        </w:rPr>
        <w:t>Rozwiązania</w:t>
      </w:r>
      <w:r w:rsidR="003A0CFA" w:rsidRPr="001D5112">
        <w:rPr>
          <w:rFonts w:cstheme="majorHAnsi"/>
        </w:rPr>
        <w:t xml:space="preserve"> bez bezpośredniego udziału Uczestnika Przedsięwzięcia, który </w:t>
      </w:r>
      <w:r w:rsidR="00022552" w:rsidRPr="001D5112">
        <w:rPr>
          <w:rFonts w:cstheme="majorHAnsi"/>
        </w:rPr>
        <w:t>je</w:t>
      </w:r>
      <w:r w:rsidR="003A0CFA" w:rsidRPr="001D5112">
        <w:rPr>
          <w:rFonts w:cstheme="majorHAnsi"/>
        </w:rPr>
        <w:t xml:space="preserve"> opracował</w:t>
      </w:r>
      <w:r w:rsidR="00977E1A" w:rsidRPr="001D5112">
        <w:rPr>
          <w:rFonts w:cstheme="majorBidi"/>
        </w:rPr>
        <w:t>. Uprawnienie to ma na</w:t>
      </w:r>
      <w:r w:rsidR="003A0CFA" w:rsidRPr="001D5112">
        <w:rPr>
          <w:rFonts w:cstheme="majorHAnsi"/>
        </w:rPr>
        <w:t xml:space="preserve"> celu zabezpieczenia </w:t>
      </w:r>
      <w:r w:rsidR="00022552" w:rsidRPr="001D5112">
        <w:rPr>
          <w:rFonts w:cstheme="majorHAnsi"/>
        </w:rPr>
        <w:t>NCBR</w:t>
      </w:r>
      <w:r w:rsidR="00921044" w:rsidRPr="001D5112">
        <w:rPr>
          <w:rFonts w:cstheme="majorHAnsi"/>
        </w:rPr>
        <w:t>, ale i</w:t>
      </w:r>
      <w:r w:rsidR="003A0CFA" w:rsidRPr="001D5112">
        <w:rPr>
          <w:rFonts w:cstheme="majorHAnsi"/>
        </w:rPr>
        <w:t xml:space="preserve"> </w:t>
      </w:r>
      <w:r w:rsidR="002B231B" w:rsidRPr="001D5112">
        <w:rPr>
          <w:rFonts w:cstheme="majorHAnsi"/>
        </w:rPr>
        <w:t>potencjalnych interesariuszy Rozwiązania</w:t>
      </w:r>
      <w:r w:rsidR="005E17C1" w:rsidRPr="001D5112">
        <w:rPr>
          <w:rFonts w:cstheme="majorHAnsi"/>
        </w:rPr>
        <w:t>,</w:t>
      </w:r>
      <w:r w:rsidR="002B231B" w:rsidRPr="001D5112">
        <w:rPr>
          <w:rFonts w:cstheme="majorHAnsi"/>
        </w:rPr>
        <w:t xml:space="preserve"> przed </w:t>
      </w:r>
      <w:r w:rsidR="003A0CFA" w:rsidRPr="001D5112">
        <w:rPr>
          <w:rFonts w:cstheme="majorHAnsi"/>
        </w:rPr>
        <w:t>niedochow</w:t>
      </w:r>
      <w:r w:rsidR="002B231B" w:rsidRPr="001D5112">
        <w:rPr>
          <w:rFonts w:cstheme="majorHAnsi"/>
        </w:rPr>
        <w:t>ywaniem</w:t>
      </w:r>
      <w:r w:rsidR="003A0CFA" w:rsidRPr="001D5112">
        <w:rPr>
          <w:rFonts w:cstheme="majorHAnsi"/>
        </w:rPr>
        <w:t xml:space="preserve"> przez Uczestnika Przedsięwzięcia określonych ram komercjalizacji </w:t>
      </w:r>
      <w:r w:rsidR="00022552" w:rsidRPr="001D5112">
        <w:rPr>
          <w:rFonts w:cstheme="majorHAnsi"/>
        </w:rPr>
        <w:t xml:space="preserve">Rozwiązania </w:t>
      </w:r>
      <w:r w:rsidR="003A0CFA" w:rsidRPr="001D5112">
        <w:rPr>
          <w:rFonts w:cstheme="majorHAnsi"/>
        </w:rPr>
        <w:t>za</w:t>
      </w:r>
      <w:r w:rsidR="00022552" w:rsidRPr="001D5112">
        <w:rPr>
          <w:rFonts w:cstheme="majorHAnsi"/>
        </w:rPr>
        <w:t xml:space="preserve"> </w:t>
      </w:r>
      <w:r w:rsidR="003A0CFA" w:rsidRPr="001D5112">
        <w:rPr>
          <w:rFonts w:cstheme="majorHAnsi"/>
        </w:rPr>
        <w:t>pośrednictwem</w:t>
      </w:r>
      <w:r w:rsidR="00022552" w:rsidRPr="001D5112">
        <w:rPr>
          <w:rFonts w:cstheme="majorHAnsi"/>
        </w:rPr>
        <w:t xml:space="preserve"> Uczestnika Przedsięwzięcia</w:t>
      </w:r>
      <w:r w:rsidR="003A0CFA" w:rsidRPr="001D5112">
        <w:rPr>
          <w:rFonts w:cstheme="majorHAnsi"/>
        </w:rPr>
        <w:t>.</w:t>
      </w:r>
    </w:p>
    <w:p w14:paraId="5318139E" w14:textId="52648100" w:rsidR="00246D93" w:rsidRPr="001D5112" w:rsidRDefault="002510BB" w:rsidP="7E8C02B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="00C654E5" w:rsidRPr="001D5112">
        <w:rPr>
          <w:rFonts w:cstheme="majorBidi"/>
          <w:b/>
          <w:bCs/>
        </w:rPr>
        <w:t>Prototyp i</w:t>
      </w:r>
      <w:r w:rsidR="00C654E5" w:rsidRPr="001D5112">
        <w:rPr>
          <w:rFonts w:cstheme="majorBidi"/>
        </w:rPr>
        <w:t xml:space="preserve"> </w:t>
      </w:r>
      <w:r w:rsidRPr="001D5112">
        <w:rPr>
          <w:rFonts w:cstheme="majorBidi"/>
          <w:b/>
          <w:bCs/>
        </w:rPr>
        <w:t>Demonstrator</w:t>
      </w:r>
      <w:r w:rsidRPr="001D5112">
        <w:rPr>
          <w:rFonts w:cstheme="majorBidi"/>
        </w:rPr>
        <w:t>]</w:t>
      </w:r>
      <w:r w:rsidR="007A5C62" w:rsidRPr="001D5112">
        <w:rPr>
          <w:rFonts w:cstheme="majorBidi"/>
        </w:rPr>
        <w:t xml:space="preserve"> </w:t>
      </w:r>
      <w:r w:rsidR="00C654E5" w:rsidRPr="001D5112">
        <w:rPr>
          <w:rFonts w:cstheme="majorBidi"/>
        </w:rPr>
        <w:t>Elementem Wyniku Prac Etapu I jest przygotowanie przez Uczestników Przedsięwzięcia</w:t>
      </w:r>
      <w:r w:rsidR="003F0A99" w:rsidRPr="001D5112">
        <w:rPr>
          <w:rFonts w:cstheme="majorBidi"/>
        </w:rPr>
        <w:t xml:space="preserve"> </w:t>
      </w:r>
      <w:r w:rsidR="009C7398">
        <w:rPr>
          <w:rFonts w:cstheme="majorBidi"/>
        </w:rPr>
        <w:t xml:space="preserve">po jednym Prototypie </w:t>
      </w:r>
      <w:r w:rsidR="008249A5" w:rsidRPr="001D5112">
        <w:rPr>
          <w:rFonts w:cstheme="majorBidi"/>
        </w:rPr>
        <w:t xml:space="preserve">Systemu </w:t>
      </w:r>
      <w:r w:rsidR="008B31D0" w:rsidRPr="00A5688B">
        <w:rPr>
          <w:rFonts w:cs="Calibri"/>
        </w:rPr>
        <w:t>do retencjonowania i oczyszczania wody deszczowej</w:t>
      </w:r>
      <w:r w:rsidR="003F0A99" w:rsidRPr="001D5112">
        <w:rPr>
          <w:rFonts w:cstheme="majorBidi"/>
        </w:rPr>
        <w:t xml:space="preserve">, których właścicielami pozostaną Uczestnicy Przedsięwzięcia, jednak </w:t>
      </w:r>
      <w:r w:rsidR="00103EE2">
        <w:rPr>
          <w:rFonts w:cstheme="majorBidi"/>
        </w:rPr>
        <w:t>P</w:t>
      </w:r>
      <w:r w:rsidR="00246D93" w:rsidRPr="001D5112">
        <w:rPr>
          <w:rFonts w:cstheme="majorBidi"/>
        </w:rPr>
        <w:t xml:space="preserve">rototypy te </w:t>
      </w:r>
      <w:r w:rsidR="003F0A99" w:rsidRPr="001D5112">
        <w:rPr>
          <w:rFonts w:cstheme="majorBidi"/>
        </w:rPr>
        <w:t xml:space="preserve">zostaną udostępnione </w:t>
      </w:r>
      <w:r w:rsidR="009C7398" w:rsidRPr="001D5112">
        <w:rPr>
          <w:rFonts w:cstheme="majorBidi"/>
        </w:rPr>
        <w:t xml:space="preserve">NCBR </w:t>
      </w:r>
      <w:r w:rsidR="009C7398">
        <w:rPr>
          <w:rFonts w:cstheme="majorBidi"/>
        </w:rPr>
        <w:t xml:space="preserve">w lokalizacji wybranej przez Wykonawcę </w:t>
      </w:r>
      <w:r w:rsidR="003F0A99" w:rsidRPr="001D5112">
        <w:rPr>
          <w:rFonts w:cstheme="majorBidi"/>
        </w:rPr>
        <w:t>do przeprowadzenia testów</w:t>
      </w:r>
      <w:r w:rsidR="00C654E5" w:rsidRPr="001D5112">
        <w:rPr>
          <w:rFonts w:cstheme="majorBidi"/>
        </w:rPr>
        <w:t xml:space="preserve">. </w:t>
      </w:r>
      <w:r w:rsidR="007A5C62" w:rsidRPr="001D5112">
        <w:rPr>
          <w:rFonts w:cstheme="majorBidi"/>
        </w:rPr>
        <w:t xml:space="preserve">Zwieńczeniem prac badawczo-rozwojowych jest </w:t>
      </w:r>
      <w:r w:rsidR="003F0A99" w:rsidRPr="001D5112">
        <w:rPr>
          <w:rFonts w:cstheme="majorBidi"/>
        </w:rPr>
        <w:t xml:space="preserve">rozwinięcie </w:t>
      </w:r>
      <w:r w:rsidR="00543184" w:rsidRPr="001D5112">
        <w:rPr>
          <w:rFonts w:cstheme="majorBidi"/>
        </w:rPr>
        <w:t xml:space="preserve">założeń dot. Rozwiązania do skali 1:1 w ramach Prac B+R Etapu II oraz </w:t>
      </w:r>
      <w:r w:rsidR="004728C6" w:rsidRPr="001D5112">
        <w:rPr>
          <w:rFonts w:cstheme="majorBidi"/>
        </w:rPr>
        <w:t xml:space="preserve">stworzenie przez </w:t>
      </w:r>
      <w:r w:rsidR="007A5C62" w:rsidRPr="001D5112">
        <w:rPr>
          <w:rFonts w:cstheme="majorBidi"/>
        </w:rPr>
        <w:t>Uczestnik</w:t>
      </w:r>
      <w:r w:rsidR="008249A5" w:rsidRPr="001D5112">
        <w:rPr>
          <w:rFonts w:cstheme="majorBidi"/>
        </w:rPr>
        <w:t>ów</w:t>
      </w:r>
      <w:r w:rsidR="007A5C62" w:rsidRPr="001D5112">
        <w:rPr>
          <w:rFonts w:cstheme="majorBidi"/>
        </w:rPr>
        <w:t xml:space="preserve"> Przedsięwzięcia</w:t>
      </w:r>
      <w:r w:rsidR="006E41C2" w:rsidRPr="001D5112">
        <w:rPr>
          <w:rFonts w:cstheme="majorBidi"/>
        </w:rPr>
        <w:t xml:space="preserve"> </w:t>
      </w:r>
      <w:r w:rsidR="007A5C62" w:rsidRPr="001D5112">
        <w:rPr>
          <w:rFonts w:cstheme="majorBidi"/>
        </w:rPr>
        <w:t>dopuszczon</w:t>
      </w:r>
      <w:r w:rsidR="008249A5" w:rsidRPr="001D5112">
        <w:rPr>
          <w:rFonts w:cstheme="majorBidi"/>
        </w:rPr>
        <w:t>ych</w:t>
      </w:r>
      <w:r w:rsidR="007A5C62" w:rsidRPr="001D5112">
        <w:rPr>
          <w:rFonts w:cstheme="majorBidi"/>
        </w:rPr>
        <w:t xml:space="preserve"> do Etapu II </w:t>
      </w:r>
      <w:r w:rsidR="008B31D0">
        <w:rPr>
          <w:rFonts w:cstheme="majorBidi"/>
        </w:rPr>
        <w:t xml:space="preserve">po dwa </w:t>
      </w:r>
      <w:r w:rsidR="00F31EE4" w:rsidRPr="001D5112">
        <w:rPr>
          <w:rFonts w:cstheme="majorBidi"/>
        </w:rPr>
        <w:t>D</w:t>
      </w:r>
      <w:r w:rsidR="004728C6" w:rsidRPr="001D5112">
        <w:rPr>
          <w:rFonts w:cstheme="majorBidi"/>
        </w:rPr>
        <w:t>emonstrator</w:t>
      </w:r>
      <w:r w:rsidR="008B31D0">
        <w:rPr>
          <w:rFonts w:cstheme="majorBidi"/>
        </w:rPr>
        <w:t>y: Demonstrator A dla Działania 1 oraz Demonstrator B dla Działania 2</w:t>
      </w:r>
      <w:r w:rsidR="006E41C2" w:rsidRPr="001D5112">
        <w:rPr>
          <w:rFonts w:cstheme="majorBidi"/>
        </w:rPr>
        <w:t>.</w:t>
      </w:r>
      <w:r w:rsidR="003F0A99" w:rsidRPr="001D5112">
        <w:rPr>
          <w:rFonts w:cstheme="majorBidi"/>
        </w:rPr>
        <w:t xml:space="preserve"> </w:t>
      </w:r>
    </w:p>
    <w:p w14:paraId="2313E02A" w14:textId="74B5CD51" w:rsidR="00AF2930" w:rsidRPr="001D5112" w:rsidRDefault="006E41C2" w:rsidP="003F0A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 xml:space="preserve">Analiza i </w:t>
      </w:r>
      <w:r w:rsidR="00DE429D" w:rsidRPr="001D5112">
        <w:rPr>
          <w:rFonts w:cstheme="majorBidi"/>
        </w:rPr>
        <w:t>wstępne konsultacje rynkowe</w:t>
      </w:r>
      <w:r w:rsidRPr="001D5112">
        <w:rPr>
          <w:rFonts w:cstheme="majorBidi"/>
        </w:rPr>
        <w:t xml:space="preserve"> przeprowadzone przez NCBR wskazują na to, że </w:t>
      </w:r>
      <w:r w:rsidR="005D3C26" w:rsidRPr="001D5112">
        <w:rPr>
          <w:rFonts w:cstheme="majorBidi"/>
        </w:rPr>
        <w:t xml:space="preserve">Prototyp oraz </w:t>
      </w:r>
      <w:r w:rsidR="00977E1A" w:rsidRPr="001D5112">
        <w:t>Demonstratory</w:t>
      </w:r>
      <w:r w:rsidR="00806174" w:rsidRPr="001D5112">
        <w:t xml:space="preserve"> </w:t>
      </w:r>
      <w:r w:rsidR="00977E1A" w:rsidRPr="001D5112">
        <w:t>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r w:rsidR="007A5C62" w:rsidRPr="001D5112">
        <w:rPr>
          <w:rFonts w:cstheme="majorBidi"/>
        </w:rPr>
        <w:t>.</w:t>
      </w:r>
      <w:r w:rsidR="004728C6" w:rsidRPr="001D5112">
        <w:rPr>
          <w:rFonts w:cstheme="majorBidi"/>
        </w:rPr>
        <w:t xml:space="preserve"> </w:t>
      </w:r>
      <w:r w:rsidR="005D3C26" w:rsidRPr="001D5112">
        <w:rPr>
          <w:rFonts w:cstheme="majorBidi"/>
        </w:rPr>
        <w:t xml:space="preserve">Prototyp i </w:t>
      </w:r>
      <w:r w:rsidR="004728C6" w:rsidRPr="001D5112">
        <w:rPr>
          <w:rFonts w:cstheme="majorBidi"/>
        </w:rPr>
        <w:t xml:space="preserve">Demonstrator </w:t>
      </w:r>
      <w:r w:rsidR="005D3C26" w:rsidRPr="001D5112">
        <w:rPr>
          <w:rFonts w:cstheme="majorBidi"/>
        </w:rPr>
        <w:t xml:space="preserve">są odpowiednio ograniczonym i </w:t>
      </w:r>
      <w:r w:rsidR="004728C6" w:rsidRPr="001D5112">
        <w:rPr>
          <w:rFonts w:cstheme="majorBidi"/>
        </w:rPr>
        <w:t xml:space="preserve">jednostkowym przykładem zastosowania technologii o wysokim potencjale skalowalności </w:t>
      </w:r>
      <w:r w:rsidR="002279E3" w:rsidRPr="001D5112">
        <w:rPr>
          <w:rFonts w:cstheme="majorBidi"/>
        </w:rPr>
        <w:t>oraz</w:t>
      </w:r>
      <w:r w:rsidR="004728C6" w:rsidRPr="001D5112">
        <w:rPr>
          <w:rFonts w:cstheme="majorBidi"/>
        </w:rPr>
        <w:t xml:space="preserve"> </w:t>
      </w:r>
      <w:r w:rsidR="004728C6" w:rsidRPr="001D5112">
        <w:rPr>
          <w:rFonts w:cstheme="majorBidi"/>
        </w:rPr>
        <w:lastRenderedPageBreak/>
        <w:t>powtarzalności i nie służ</w:t>
      </w:r>
      <w:r w:rsidR="00103EE2">
        <w:rPr>
          <w:rFonts w:cstheme="majorBidi"/>
        </w:rPr>
        <w:t>ą</w:t>
      </w:r>
      <w:r w:rsidR="004728C6" w:rsidRPr="001D5112">
        <w:rPr>
          <w:rFonts w:cstheme="majorBidi"/>
        </w:rPr>
        <w:t xml:space="preserve"> osiągnięciu rentowności rynkowej ani pokryciu kosztów badań lub rozwoju technologii w ramach Przedsięwzięcia. </w:t>
      </w:r>
      <w:r w:rsidR="000B041F" w:rsidRPr="001D5112">
        <w:t xml:space="preserve">Stworzenie </w:t>
      </w:r>
      <w:r w:rsidR="005D3C26" w:rsidRPr="001D5112">
        <w:t xml:space="preserve">Prototypu i </w:t>
      </w:r>
      <w:r w:rsidR="000B041F" w:rsidRPr="001D5112">
        <w:t>Demonstratora jest niezbędne do realizacji celów Przedsięwzięcia</w:t>
      </w:r>
      <w:r w:rsidR="00103EE2">
        <w:t>,</w:t>
      </w:r>
      <w:r w:rsidR="000B041F" w:rsidRPr="001D5112">
        <w:t xml:space="preserve"> jednak wtórne wobec prac badawczo-rozwojowych, co oznacza, że nie jest samo w sobie podstawowym celem ani prac B+R</w:t>
      </w:r>
      <w:r w:rsidR="00103EE2">
        <w:t>,</w:t>
      </w:r>
      <w:r w:rsidR="000B041F" w:rsidRPr="001D5112">
        <w:t xml:space="preserve"> ani Przedsięwzięcia</w:t>
      </w:r>
      <w:r w:rsidR="004728C6" w:rsidRPr="001D5112">
        <w:rPr>
          <w:rFonts w:cstheme="majorBidi"/>
        </w:rPr>
        <w:t xml:space="preserve">. Ze względu na charakter Przedsięwzięcia nie jest </w:t>
      </w:r>
      <w:r w:rsidR="0090370B" w:rsidRPr="001D5112">
        <w:rPr>
          <w:rFonts w:cstheme="majorBidi"/>
        </w:rPr>
        <w:t xml:space="preserve">możliwe ze względów </w:t>
      </w:r>
      <w:r w:rsidR="0090370B" w:rsidRPr="001D5112">
        <w:t>technicznych, organizacyjnych, ekonomicznych i celowościowych</w:t>
      </w:r>
      <w:r w:rsidR="0090370B" w:rsidRPr="001D5112">
        <w:rPr>
          <w:rFonts w:cstheme="majorBidi"/>
        </w:rPr>
        <w:t xml:space="preserve"> </w:t>
      </w:r>
      <w:r w:rsidR="004728C6" w:rsidRPr="001D5112">
        <w:rPr>
          <w:rFonts w:cstheme="majorBidi"/>
        </w:rPr>
        <w:t xml:space="preserve">wydzielenie </w:t>
      </w:r>
      <w:r w:rsidR="00C52B9B" w:rsidRPr="001D5112">
        <w:rPr>
          <w:rFonts w:cstheme="majorBidi"/>
        </w:rPr>
        <w:t xml:space="preserve">stworzenia </w:t>
      </w:r>
      <w:r w:rsidR="00DF0DFE" w:rsidRPr="001D5112">
        <w:rPr>
          <w:rFonts w:cstheme="majorBidi"/>
        </w:rPr>
        <w:t xml:space="preserve">Prototypu lub </w:t>
      </w:r>
      <w:r w:rsidR="00C52B9B" w:rsidRPr="001D5112">
        <w:rPr>
          <w:rFonts w:cstheme="majorBidi"/>
        </w:rPr>
        <w:t>D</w:t>
      </w:r>
      <w:r w:rsidR="004728C6" w:rsidRPr="001D5112">
        <w:rPr>
          <w:rFonts w:cstheme="majorBidi"/>
        </w:rPr>
        <w:t>emonstratora do osobnego zamówienia.</w:t>
      </w:r>
      <w:r w:rsidR="00355D32" w:rsidRPr="001D5112">
        <w:rPr>
          <w:rFonts w:cstheme="majorBidi"/>
        </w:rPr>
        <w:t xml:space="preserve"> </w:t>
      </w:r>
      <w:r w:rsidR="00DF0DFE" w:rsidRPr="001D5112">
        <w:rPr>
          <w:rFonts w:cstheme="majorBidi"/>
        </w:rPr>
        <w:t xml:space="preserve">Prototyp i </w:t>
      </w:r>
      <w:r w:rsidR="00355D32" w:rsidRPr="001D5112">
        <w:rPr>
          <w:rFonts w:cstheme="majorBidi"/>
        </w:rPr>
        <w:t xml:space="preserve">Demonstrator nie </w:t>
      </w:r>
      <w:r w:rsidR="00DF0DFE" w:rsidRPr="001D5112">
        <w:rPr>
          <w:rFonts w:cstheme="majorBidi"/>
        </w:rPr>
        <w:t>są</w:t>
      </w:r>
      <w:r w:rsidR="00355D32" w:rsidRPr="001D5112">
        <w:rPr>
          <w:rFonts w:cstheme="majorBidi"/>
        </w:rPr>
        <w:t xml:space="preserve"> docelowym</w:t>
      </w:r>
      <w:r w:rsidR="00DF0DFE" w:rsidRPr="001D5112">
        <w:rPr>
          <w:rFonts w:cstheme="majorBidi"/>
        </w:rPr>
        <w:t>i</w:t>
      </w:r>
      <w:r w:rsidR="00C52B9B" w:rsidRPr="001D5112">
        <w:rPr>
          <w:rFonts w:cstheme="majorBidi"/>
        </w:rPr>
        <w:t xml:space="preserve"> ani jedynym</w:t>
      </w:r>
      <w:r w:rsidR="00DF0DFE" w:rsidRPr="001D5112">
        <w:rPr>
          <w:rFonts w:cstheme="majorBidi"/>
        </w:rPr>
        <w:t>i</w:t>
      </w:r>
      <w:r w:rsidR="00355D32" w:rsidRPr="001D5112">
        <w:rPr>
          <w:rFonts w:cstheme="majorBidi"/>
        </w:rPr>
        <w:t>, lecz przykładowym</w:t>
      </w:r>
      <w:r w:rsidR="00DF0DFE" w:rsidRPr="001D5112">
        <w:rPr>
          <w:rFonts w:cstheme="majorBidi"/>
        </w:rPr>
        <w:t>i</w:t>
      </w:r>
      <w:r w:rsidR="00355D32" w:rsidRPr="001D5112">
        <w:rPr>
          <w:rFonts w:cstheme="majorBidi"/>
        </w:rPr>
        <w:t xml:space="preserve"> i materialnym</w:t>
      </w:r>
      <w:r w:rsidR="00DF0DFE" w:rsidRPr="001D5112">
        <w:rPr>
          <w:rFonts w:cstheme="majorBidi"/>
        </w:rPr>
        <w:t>i</w:t>
      </w:r>
      <w:r w:rsidR="00355D32" w:rsidRPr="001D5112">
        <w:rPr>
          <w:rFonts w:cstheme="majorBidi"/>
        </w:rPr>
        <w:t xml:space="preserve"> </w:t>
      </w:r>
      <w:r w:rsidR="00DF0DFE" w:rsidRPr="001D5112">
        <w:rPr>
          <w:rFonts w:cstheme="majorBidi"/>
        </w:rPr>
        <w:t xml:space="preserve">wyrazami </w:t>
      </w:r>
      <w:r w:rsidR="00355D32" w:rsidRPr="001D5112">
        <w:rPr>
          <w:rFonts w:cstheme="majorBidi"/>
        </w:rPr>
        <w:t>zastosowania stworzon</w:t>
      </w:r>
      <w:r w:rsidR="00256507" w:rsidRPr="001D5112">
        <w:rPr>
          <w:rFonts w:cstheme="majorBidi"/>
        </w:rPr>
        <w:t xml:space="preserve">ego </w:t>
      </w:r>
      <w:r w:rsidR="00355D32" w:rsidRPr="001D5112">
        <w:rPr>
          <w:rFonts w:cstheme="majorBidi"/>
        </w:rPr>
        <w:t xml:space="preserve">przez Uczestnika Przedsięwzięcia </w:t>
      </w:r>
      <w:r w:rsidR="00256507" w:rsidRPr="001D5112">
        <w:rPr>
          <w:rFonts w:cstheme="majorBidi"/>
        </w:rPr>
        <w:t>Rozwiązania</w:t>
      </w:r>
      <w:r w:rsidR="00355D32" w:rsidRPr="001D5112">
        <w:rPr>
          <w:rFonts w:cstheme="majorBidi"/>
        </w:rPr>
        <w:t>.</w:t>
      </w:r>
      <w:r w:rsidR="00153DF5" w:rsidRPr="001D5112">
        <w:rPr>
          <w:rFonts w:cstheme="majorBidi"/>
        </w:rPr>
        <w:t xml:space="preserve"> </w:t>
      </w:r>
    </w:p>
    <w:p w14:paraId="0E54E1F8" w14:textId="656800B7" w:rsidR="00666BF2" w:rsidRPr="001D5112" w:rsidRDefault="00AF2930" w:rsidP="00A30373">
      <w:pPr>
        <w:pStyle w:val="Akapitzlist"/>
        <w:spacing w:after="0" w:line="240" w:lineRule="auto"/>
        <w:ind w:left="567"/>
        <w:jc w:val="both"/>
      </w:pPr>
      <w:r w:rsidRPr="001D5112">
        <w:rPr>
          <w:rFonts w:cstheme="majorBidi"/>
        </w:rPr>
        <w:t>Po zakończeniu Przedsięwzięcia p</w:t>
      </w:r>
      <w:r w:rsidR="00153DF5" w:rsidRPr="001D5112">
        <w:rPr>
          <w:rFonts w:cstheme="majorBidi"/>
        </w:rPr>
        <w:t xml:space="preserve">rzewidywane jest </w:t>
      </w:r>
      <w:r w:rsidRPr="001D5112">
        <w:rPr>
          <w:rFonts w:cstheme="majorBidi"/>
        </w:rPr>
        <w:t xml:space="preserve">oddanie </w:t>
      </w:r>
      <w:r w:rsidR="00153DF5" w:rsidRPr="001D5112">
        <w:rPr>
          <w:rFonts w:cstheme="majorBidi"/>
        </w:rPr>
        <w:t xml:space="preserve">Demonstratorów </w:t>
      </w:r>
      <w:r w:rsidRPr="001D5112">
        <w:rPr>
          <w:rFonts w:cstheme="majorBidi"/>
        </w:rPr>
        <w:t>do eksploatacji</w:t>
      </w:r>
      <w:r w:rsidR="2A4162AC" w:rsidRPr="001D5112">
        <w:rPr>
          <w:rFonts w:cstheme="majorBidi"/>
        </w:rPr>
        <w:t xml:space="preserve"> przez Partnera Strategicznego</w:t>
      </w:r>
      <w:r w:rsidR="00F40933">
        <w:rPr>
          <w:rFonts w:cstheme="majorBidi"/>
        </w:rPr>
        <w:t xml:space="preserve"> lub Partnerów Strategicznych</w:t>
      </w:r>
      <w:r w:rsidR="00CA5A12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w celu zapewnienia </w:t>
      </w:r>
      <w:r w:rsidR="000B041F" w:rsidRPr="001D5112">
        <w:rPr>
          <w:rFonts w:cstheme="majorBidi"/>
        </w:rPr>
        <w:t xml:space="preserve">ich </w:t>
      </w:r>
      <w:r w:rsidRPr="001D5112">
        <w:rPr>
          <w:rFonts w:cstheme="majorBidi"/>
        </w:rPr>
        <w:t>funkcjonowania na potrzeby testowe, pokazowe, szkoleniowe i</w:t>
      </w:r>
      <w:r w:rsidR="002F6392" w:rsidRPr="001D5112">
        <w:rPr>
          <w:rFonts w:cstheme="majorBidi"/>
        </w:rPr>
        <w:t xml:space="preserve"> </w:t>
      </w:r>
      <w:r w:rsidRPr="001D5112">
        <w:rPr>
          <w:rFonts w:cstheme="majorBidi"/>
        </w:rPr>
        <w:t>promocyjne</w:t>
      </w:r>
      <w:r w:rsidR="00153DF5" w:rsidRPr="001D5112">
        <w:rPr>
          <w:rFonts w:cstheme="majorBidi"/>
        </w:rPr>
        <w:t xml:space="preserve">, z uwzględnieniem </w:t>
      </w:r>
      <w:r w:rsidR="007C20AA" w:rsidRPr="001D5112">
        <w:rPr>
          <w:rFonts w:cstheme="majorBidi"/>
        </w:rPr>
        <w:t xml:space="preserve">informacji chronionych prawnie i przez </w:t>
      </w:r>
      <w:r w:rsidRPr="001D5112">
        <w:rPr>
          <w:rFonts w:cstheme="majorBidi"/>
        </w:rPr>
        <w:t>U</w:t>
      </w:r>
      <w:r w:rsidR="007C20AA" w:rsidRPr="001D5112">
        <w:rPr>
          <w:rFonts w:cstheme="majorBidi"/>
        </w:rPr>
        <w:t>mowę</w:t>
      </w:r>
      <w:r w:rsidRPr="001D5112">
        <w:rPr>
          <w:rFonts w:cstheme="majorBidi"/>
        </w:rPr>
        <w:t>.</w:t>
      </w:r>
      <w:r w:rsidR="00666BF2" w:rsidRPr="001D5112">
        <w:t xml:space="preserve"> Późniejsza eksploatacja Demonstrator</w:t>
      </w:r>
      <w:r w:rsidR="00F40933">
        <w:t>ów</w:t>
      </w:r>
      <w:r w:rsidR="00666BF2" w:rsidRPr="001D5112">
        <w:t xml:space="preserve"> jest nakierowana na pogłębioną weryfikację funkcjonowania Rozwiązania oraz jego propagowanie, dla potrzeb realizacji celu strategicznego Przedsięwzięcia.</w:t>
      </w:r>
    </w:p>
    <w:p w14:paraId="2C93476E" w14:textId="77777777" w:rsidR="00904679" w:rsidRPr="001D5112" w:rsidRDefault="00666BF2" w:rsidP="29DA62C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65" w:name="_Hlk53781433"/>
      <w:r w:rsidRPr="001D5112">
        <w:t xml:space="preserve">Umowa określa zobowiązania Uczestników Przedsięwzięcia związane z późniejszą eksploatacją Demonstratora, </w:t>
      </w:r>
      <w:r w:rsidR="192E9D66" w:rsidRPr="001D5112">
        <w:rPr>
          <w:rFonts w:cstheme="majorBidi"/>
        </w:rPr>
        <w:t>w Okresie Demonstracji</w:t>
      </w:r>
      <w:r w:rsidR="00904679" w:rsidRPr="001D5112">
        <w:rPr>
          <w:rFonts w:cstheme="majorBidi"/>
        </w:rPr>
        <w:t>.</w:t>
      </w:r>
    </w:p>
    <w:bookmarkEnd w:id="65"/>
    <w:p w14:paraId="388D829F" w14:textId="77777777" w:rsidR="004A0888" w:rsidRPr="001D5112" w:rsidRDefault="00A7346C" w:rsidP="544C733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>Partner Strategiczny NCBR]</w:t>
      </w:r>
      <w:r w:rsidRPr="001D5112">
        <w:rPr>
          <w:rFonts w:cstheme="majorBidi"/>
        </w:rPr>
        <w:t xml:space="preserve"> </w:t>
      </w:r>
      <w:r w:rsidR="00904679" w:rsidRPr="001D5112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014390" w:rsidRPr="001D5112">
        <w:rPr>
          <w:rFonts w:cstheme="majorBidi"/>
        </w:rPr>
        <w:t>stworzenie</w:t>
      </w:r>
      <w:r w:rsidR="6D388FE8" w:rsidRPr="001D5112">
        <w:rPr>
          <w:rFonts w:cstheme="majorBidi"/>
        </w:rPr>
        <w:t xml:space="preserve"> </w:t>
      </w:r>
      <w:r w:rsidR="00904679" w:rsidRPr="001D5112">
        <w:rPr>
          <w:rFonts w:cstheme="majorBidi"/>
        </w:rPr>
        <w:t>Demonstrator</w:t>
      </w:r>
      <w:r w:rsidR="008C0B49" w:rsidRPr="001D5112">
        <w:rPr>
          <w:rFonts w:cstheme="majorBidi"/>
        </w:rPr>
        <w:t>ów</w:t>
      </w:r>
      <w:r w:rsidR="00904679" w:rsidRPr="001D5112">
        <w:rPr>
          <w:rFonts w:cstheme="majorBidi"/>
        </w:rPr>
        <w:t xml:space="preserve">. </w:t>
      </w:r>
    </w:p>
    <w:p w14:paraId="72F90739" w14:textId="7D9280FA" w:rsidR="00641ED1" w:rsidRPr="001D5112" w:rsidRDefault="00173232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>W celu zapewnienia równej konkurencji</w:t>
      </w:r>
      <w:r w:rsidR="00C10228" w:rsidRPr="001D5112">
        <w:rPr>
          <w:rFonts w:cstheme="majorBidi"/>
        </w:rPr>
        <w:t xml:space="preserve"> oraz dążeni</w:t>
      </w:r>
      <w:r w:rsidR="00B55FA4">
        <w:rPr>
          <w:rFonts w:cstheme="majorBidi"/>
        </w:rPr>
        <w:t>a</w:t>
      </w:r>
      <w:r w:rsidR="00C10228" w:rsidRPr="001D5112">
        <w:rPr>
          <w:rFonts w:cstheme="majorBidi"/>
        </w:rPr>
        <w:t xml:space="preserve"> do realizacji celów Przedsięwzięcia</w:t>
      </w:r>
      <w:r w:rsidRPr="001D5112">
        <w:rPr>
          <w:rFonts w:cstheme="majorBidi"/>
        </w:rPr>
        <w:t>, NCBR zapewni podmiot udostępniający nieruchomość na potrzeby stworzenia Demonstratorów przez Uczestników Przedsięwzięcia, a następnie wspierający NCBR w prowadzonej demonstracji, który będzie pełnił rolę Partnera Strategicznego</w:t>
      </w:r>
      <w:r w:rsidR="00641ED1" w:rsidRPr="001D5112">
        <w:rPr>
          <w:rFonts w:cstheme="majorBidi"/>
        </w:rPr>
        <w:t>.</w:t>
      </w:r>
    </w:p>
    <w:p w14:paraId="0547257D" w14:textId="722D8D06" w:rsidR="004A0888" w:rsidRPr="001D5112" w:rsidRDefault="00C26176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D5112">
        <w:rPr>
          <w:rFonts w:cstheme="majorBidi"/>
        </w:rPr>
        <w:t>[</w:t>
      </w:r>
      <w:r w:rsidRPr="001D5112">
        <w:rPr>
          <w:rFonts w:cstheme="majorBidi"/>
          <w:b/>
          <w:bCs/>
        </w:rPr>
        <w:t xml:space="preserve">Własność </w:t>
      </w:r>
      <w:r w:rsidR="004A0888" w:rsidRPr="001D5112">
        <w:rPr>
          <w:rFonts w:cstheme="majorBidi"/>
          <w:b/>
          <w:bCs/>
        </w:rPr>
        <w:t xml:space="preserve">Prototypów i </w:t>
      </w:r>
      <w:r w:rsidR="0059535F" w:rsidRPr="001D5112">
        <w:rPr>
          <w:rFonts w:cstheme="majorBidi"/>
          <w:b/>
          <w:bCs/>
        </w:rPr>
        <w:t>D</w:t>
      </w:r>
      <w:r w:rsidRPr="001D5112">
        <w:rPr>
          <w:rFonts w:cstheme="majorBidi"/>
          <w:b/>
          <w:bCs/>
        </w:rPr>
        <w:t>emonstrator</w:t>
      </w:r>
      <w:r w:rsidR="004A0888" w:rsidRPr="001D5112">
        <w:rPr>
          <w:rFonts w:cstheme="majorBidi"/>
          <w:b/>
          <w:bCs/>
        </w:rPr>
        <w:t>ów oraz</w:t>
      </w:r>
      <w:r w:rsidRPr="001D5112">
        <w:rPr>
          <w:rFonts w:cstheme="majorBidi"/>
          <w:b/>
          <w:bCs/>
        </w:rPr>
        <w:t xml:space="preserve"> dalsze działania Uczestników Przedsięwzięcia względem Demonstratorów</w:t>
      </w:r>
      <w:r w:rsidRPr="001D5112">
        <w:rPr>
          <w:rFonts w:cstheme="majorBidi"/>
        </w:rPr>
        <w:t xml:space="preserve">] </w:t>
      </w:r>
      <w:r w:rsidR="00DF0DFE" w:rsidRPr="001D5112">
        <w:rPr>
          <w:rFonts w:cstheme="majorBidi"/>
        </w:rPr>
        <w:t>NCBR nie nabywa praw do Prototyp</w:t>
      </w:r>
      <w:r w:rsidR="005531F3">
        <w:rPr>
          <w:rFonts w:cstheme="majorBidi"/>
        </w:rPr>
        <w:t>u</w:t>
      </w:r>
      <w:r w:rsidR="00DF0DFE" w:rsidRPr="001D5112">
        <w:rPr>
          <w:rFonts w:cstheme="majorBidi"/>
        </w:rPr>
        <w:t xml:space="preserve"> </w:t>
      </w:r>
      <w:r w:rsidR="00FC42F2" w:rsidRPr="001D5112">
        <w:rPr>
          <w:rFonts w:cstheme="majorBidi"/>
        </w:rPr>
        <w:t>Systemów</w:t>
      </w:r>
      <w:r w:rsidR="00DF0DFE" w:rsidRPr="001D5112">
        <w:rPr>
          <w:rFonts w:cstheme="majorBidi"/>
        </w:rPr>
        <w:t>, któr</w:t>
      </w:r>
      <w:r w:rsidR="005531F3">
        <w:rPr>
          <w:rFonts w:cstheme="majorBidi"/>
        </w:rPr>
        <w:t>y</w:t>
      </w:r>
      <w:r w:rsidR="00DF0DFE" w:rsidRPr="001D5112">
        <w:rPr>
          <w:rFonts w:cstheme="majorBidi"/>
        </w:rPr>
        <w:t xml:space="preserve"> po stworzeniu </w:t>
      </w:r>
      <w:r w:rsidR="005531F3">
        <w:rPr>
          <w:rFonts w:cstheme="majorBidi"/>
        </w:rPr>
        <w:t xml:space="preserve">pozostaje </w:t>
      </w:r>
      <w:r w:rsidR="00DF0DFE" w:rsidRPr="001D5112">
        <w:rPr>
          <w:rFonts w:cstheme="majorBidi"/>
        </w:rPr>
        <w:t>własnością Uczestnik</w:t>
      </w:r>
      <w:r w:rsidR="002A4E35" w:rsidRPr="001D5112">
        <w:rPr>
          <w:rFonts w:cstheme="majorBidi"/>
        </w:rPr>
        <w:t>ów</w:t>
      </w:r>
      <w:r w:rsidR="00DF0DFE" w:rsidRPr="001D5112">
        <w:rPr>
          <w:rFonts w:cstheme="majorBidi"/>
        </w:rPr>
        <w:t xml:space="preserve"> Przedsięwzięcia</w:t>
      </w:r>
      <w:r w:rsidR="00641ED1" w:rsidRPr="001D5112">
        <w:rPr>
          <w:rFonts w:cstheme="majorBidi"/>
        </w:rPr>
        <w:t xml:space="preserve">, lecz jedynie uprawnienie </w:t>
      </w:r>
      <w:r w:rsidR="006C1239" w:rsidRPr="001D5112">
        <w:rPr>
          <w:rFonts w:cstheme="majorBidi"/>
        </w:rPr>
        <w:t xml:space="preserve">NCBR </w:t>
      </w:r>
      <w:r w:rsidR="00641ED1" w:rsidRPr="001D5112">
        <w:rPr>
          <w:rFonts w:cstheme="majorBidi"/>
        </w:rPr>
        <w:t>do przeprowadzenia na nich testów, zgodnie z Załącznikiem nr 4 i nr 5 do Regulaminu.</w:t>
      </w:r>
    </w:p>
    <w:p w14:paraId="1249BD01" w14:textId="5670D92D" w:rsidR="0026574C" w:rsidRDefault="00DF0DFE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>NCBR oczekuje, że okoliczność dotycząca późniejszej własności Prototyp</w:t>
      </w:r>
      <w:r w:rsidR="000D0807">
        <w:rPr>
          <w:rFonts w:cstheme="majorBidi"/>
        </w:rPr>
        <w:t>u</w:t>
      </w:r>
      <w:r w:rsidRPr="001D5112">
        <w:rPr>
          <w:rFonts w:cstheme="majorBidi"/>
        </w:rPr>
        <w:t xml:space="preserve"> znajdzie swoje odzwierciedlenie w wynagrodzeniu </w:t>
      </w:r>
      <w:r w:rsidR="00465AF0" w:rsidRPr="001D5112">
        <w:rPr>
          <w:rFonts w:cstheme="majorBidi"/>
        </w:rPr>
        <w:t xml:space="preserve">oczekiwanym </w:t>
      </w:r>
      <w:r w:rsidRPr="001D5112">
        <w:rPr>
          <w:rFonts w:cstheme="majorBidi"/>
        </w:rPr>
        <w:t>Uczestników Przedsięwzięcia.</w:t>
      </w:r>
    </w:p>
    <w:p w14:paraId="16FB7704" w14:textId="77777777" w:rsidR="00E50787" w:rsidRPr="001D5112" w:rsidRDefault="00E50787" w:rsidP="00E50787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 xml:space="preserve">Własność Demonstratora </w:t>
      </w:r>
      <w:r>
        <w:rPr>
          <w:rFonts w:cstheme="majorBidi"/>
        </w:rPr>
        <w:t>A oraz Demonstratora B jest przenoszona docelowo na Partnera Strategicznego</w:t>
      </w:r>
      <w:r w:rsidRPr="001D5112">
        <w:rPr>
          <w:rFonts w:cstheme="majorBidi"/>
        </w:rPr>
        <w:t>.</w:t>
      </w:r>
    </w:p>
    <w:p w14:paraId="471EEC87" w14:textId="37288E5E" w:rsidR="000D0807" w:rsidRPr="000D0807" w:rsidRDefault="00FF1C34" w:rsidP="009A5F0C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0D0807">
        <w:rPr>
          <w:rFonts w:cstheme="majorBidi"/>
        </w:rPr>
        <w:t>[</w:t>
      </w:r>
      <w:r w:rsidRPr="000D0807">
        <w:rPr>
          <w:rFonts w:cstheme="majorBidi"/>
          <w:b/>
          <w:bCs/>
        </w:rPr>
        <w:t>Lokalizacja</w:t>
      </w:r>
      <w:r w:rsidR="004728C6" w:rsidRPr="000D0807">
        <w:rPr>
          <w:rFonts w:cstheme="majorBidi"/>
          <w:b/>
          <w:bCs/>
        </w:rPr>
        <w:t xml:space="preserve"> demonstracji</w:t>
      </w:r>
      <w:r w:rsidRPr="000D0807">
        <w:rPr>
          <w:rFonts w:cstheme="majorBidi"/>
        </w:rPr>
        <w:t>]</w:t>
      </w:r>
      <w:r w:rsidR="004728C6" w:rsidRPr="000D0807">
        <w:rPr>
          <w:rFonts w:cstheme="majorBidi"/>
        </w:rPr>
        <w:t xml:space="preserve"> </w:t>
      </w:r>
      <w:r w:rsidR="000D0807" w:rsidRPr="000D0807">
        <w:rPr>
          <w:rFonts w:cstheme="majorBidi"/>
        </w:rPr>
        <w:t>Demonstracja Rozwiązania w Etapie II nastąpi w miejscu które posiada cechy określone w Załączniku nr 2 do Regulaminu</w:t>
      </w:r>
      <w:r w:rsidR="00EA2CE2">
        <w:rPr>
          <w:rFonts w:cstheme="majorBidi"/>
        </w:rPr>
        <w:t>,</w:t>
      </w:r>
      <w:r w:rsidR="00EA2CE2" w:rsidRPr="00EA2CE2">
        <w:rPr>
          <w:rFonts w:cstheme="majorBidi"/>
        </w:rPr>
        <w:t xml:space="preserve"> </w:t>
      </w:r>
      <w:r w:rsidR="00EA2CE2" w:rsidRPr="000D0807">
        <w:rPr>
          <w:rFonts w:cstheme="majorBidi"/>
        </w:rPr>
        <w:t>wybranym odrębnie przez NCRR</w:t>
      </w:r>
      <w:r w:rsidR="000D0807">
        <w:rPr>
          <w:rFonts w:cstheme="majorBidi"/>
        </w:rPr>
        <w:t>.</w:t>
      </w:r>
    </w:p>
    <w:p w14:paraId="02A27541" w14:textId="0E9B05C9" w:rsidR="00847350" w:rsidRPr="001D5112" w:rsidRDefault="00847350" w:rsidP="009A5F0C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0D0807">
        <w:rPr>
          <w:b/>
          <w:bCs/>
        </w:rPr>
        <w:t>Ryzyko</w:t>
      </w:r>
      <w:r w:rsidRPr="001D5112">
        <w:t xml:space="preserve"> </w:t>
      </w:r>
      <w:r w:rsidRPr="000D0807">
        <w:rPr>
          <w:b/>
          <w:bCs/>
        </w:rPr>
        <w:t>badawcze</w:t>
      </w:r>
      <w:r w:rsidRPr="001D5112">
        <w:t xml:space="preserve"> </w:t>
      </w:r>
      <w:r w:rsidRPr="000D0807">
        <w:rPr>
          <w:b/>
          <w:bCs/>
        </w:rPr>
        <w:t>i podział wynagrodzenia</w:t>
      </w:r>
      <w:r w:rsidRPr="001D5112">
        <w:t>] Uwzględniając niepewność związaną z procesem badawczo-rozwojowym, wynagrodzenie należne Uczestnikowi Przedsięwzięcia jest podzielone na część należną</w:t>
      </w:r>
      <w:r w:rsidR="00B60EA4" w:rsidRPr="001D5112">
        <w:t xml:space="preserve"> </w:t>
      </w:r>
      <w:r w:rsidRPr="001D5112">
        <w:t xml:space="preserve">za wykonanie usług badawczo-rozwojowych zgodnie z Umową, w szczególności z </w:t>
      </w:r>
      <w:r w:rsidR="00844446" w:rsidRPr="001D5112">
        <w:t xml:space="preserve">Harmonogramem </w:t>
      </w:r>
      <w:r w:rsidR="00D37D47">
        <w:t>Prac</w:t>
      </w:r>
      <w:r w:rsidRPr="001D5112">
        <w:t xml:space="preserve"> (Wynagrodzenie Podstawowe) przy dopuszczalnej Umową (art. </w:t>
      </w:r>
      <w:r w:rsidR="00CC359D" w:rsidRPr="000D0807">
        <w:rPr>
          <w:rFonts w:cstheme="majorBidi"/>
        </w:rPr>
        <w:t xml:space="preserve">10 </w:t>
      </w:r>
      <w:r w:rsidR="00CC359D" w:rsidRPr="001D5112">
        <w:t>§</w:t>
      </w:r>
      <w:r w:rsidR="00CC359D" w:rsidRPr="000D0807">
        <w:rPr>
          <w:rFonts w:cstheme="majorBidi"/>
        </w:rPr>
        <w:t xml:space="preserve">3) </w:t>
      </w:r>
      <w:r w:rsidR="004570B3" w:rsidRPr="000D0807">
        <w:rPr>
          <w:rFonts w:cstheme="majorBidi"/>
        </w:rPr>
        <w:t xml:space="preserve">Granicy Błędu dot. </w:t>
      </w:r>
      <w:r w:rsidR="007A2960" w:rsidRPr="000D0807">
        <w:rPr>
          <w:rFonts w:cstheme="majorBidi"/>
        </w:rPr>
        <w:t xml:space="preserve">niedopełnienia określonych Umową </w:t>
      </w:r>
      <w:r w:rsidR="005CF5CF" w:rsidRPr="000D0807">
        <w:rPr>
          <w:rFonts w:cstheme="majorBidi"/>
        </w:rPr>
        <w:t>Wymagań</w:t>
      </w:r>
      <w:r w:rsidR="00164FE6" w:rsidRPr="000D0807">
        <w:rPr>
          <w:rFonts w:cstheme="majorBidi"/>
        </w:rPr>
        <w:t>,</w:t>
      </w:r>
      <w:r w:rsidR="00C26176" w:rsidRPr="000D0807">
        <w:rPr>
          <w:rFonts w:cstheme="majorBidi"/>
        </w:rPr>
        <w:t xml:space="preserve"> oraz na część uzależnioną </w:t>
      </w:r>
      <w:r w:rsidR="00BE3C7F" w:rsidRPr="001D5112">
        <w:t>od osiągnięcia przez niego w efekcie Prac B+R wszystkich, wskazanych we Wniosku i ewentualnym Postąpieniu w ramach Etapu I, parametrów dla Wymagań Konkursowych</w:t>
      </w:r>
      <w:r w:rsidR="008B2B56" w:rsidRPr="001D5112">
        <w:t xml:space="preserve"> i</w:t>
      </w:r>
      <w:r w:rsidR="00BE3C7F" w:rsidRPr="001D5112">
        <w:t xml:space="preserve"> Jakościowych (Wynagrodzenie Uzupełniające, tzw. </w:t>
      </w:r>
      <w:r w:rsidRPr="001D5112">
        <w:t>success fee).</w:t>
      </w:r>
    </w:p>
    <w:p w14:paraId="1187E994" w14:textId="77777777" w:rsidR="00C26176" w:rsidRPr="001D5112" w:rsidRDefault="00C2617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Własność intelektualna</w:t>
      </w:r>
      <w:r w:rsidRPr="001D5112">
        <w:rPr>
          <w:rFonts w:cstheme="majorHAnsi"/>
        </w:rPr>
        <w:t xml:space="preserve">] Podmiotem </w:t>
      </w:r>
      <w:r w:rsidR="005C24A1" w:rsidRPr="001D5112">
        <w:rPr>
          <w:rFonts w:cstheme="majorHAnsi"/>
        </w:rPr>
        <w:t xml:space="preserve">praw własności intelektualnej </w:t>
      </w:r>
      <w:r w:rsidRPr="001D5112">
        <w:rPr>
          <w:rFonts w:cstheme="majorHAnsi"/>
        </w:rPr>
        <w:t xml:space="preserve">do Wyników Prac B+R </w:t>
      </w:r>
      <w:r w:rsidR="005C24A1" w:rsidRPr="001D5112">
        <w:rPr>
          <w:rFonts w:cstheme="majorHAnsi"/>
        </w:rPr>
        <w:t xml:space="preserve">jest zasadniczo </w:t>
      </w:r>
      <w:r w:rsidRPr="001D5112">
        <w:rPr>
          <w:rFonts w:cstheme="majorHAnsi"/>
        </w:rPr>
        <w:t>Uczestnik Przedsięwzięcia. Jednocześnie</w:t>
      </w:r>
      <w:bookmarkStart w:id="66" w:name="_Hlk53783928"/>
      <w:r w:rsidR="00677555" w:rsidRPr="001D5112">
        <w:rPr>
          <w:rFonts w:cstheme="majorHAnsi"/>
        </w:rPr>
        <w:t>, z zastrzeżeniem możliwości zastosowania opisanego poniżej Wariantu B,</w:t>
      </w:r>
      <w:bookmarkEnd w:id="66"/>
      <w:r w:rsidRPr="001D5112">
        <w:rPr>
          <w:rFonts w:cstheme="majorHAnsi"/>
        </w:rPr>
        <w:t xml:space="preserve"> Uczestnik Przedsięwzięcia na zasadach określonych udziela w Umowie na rzecz NCBR niewyłącznej licencji na korzystanie </w:t>
      </w:r>
      <w:r w:rsidR="0006588E" w:rsidRPr="001D5112">
        <w:rPr>
          <w:rFonts w:cstheme="majorHAnsi"/>
        </w:rPr>
        <w:t xml:space="preserve">z </w:t>
      </w:r>
      <w:r w:rsidR="0006588E" w:rsidRPr="001D5112">
        <w:rPr>
          <w:rFonts w:cstheme="majorBidi"/>
        </w:rPr>
        <w:t>Wyników Prac B+R (tj. z wyłączeniem przedmiotów Background IP, za wyjątkiem prawa do korzystania z nich na potrzeby oceny Wyników Prac Etapu)</w:t>
      </w:r>
      <w:r w:rsidRPr="001D5112">
        <w:rPr>
          <w:rFonts w:cstheme="majorHAnsi"/>
        </w:rPr>
        <w:t xml:space="preserve"> oraz jest zobowiązany do udzielania, na zasadach rynkowych, niewyłącznych licencji podmiotom trzecim. </w:t>
      </w:r>
    </w:p>
    <w:p w14:paraId="63A4E8E8" w14:textId="2618983A" w:rsidR="007F6CE8" w:rsidRPr="001D5112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="00311ED6" w:rsidRPr="001D5112">
        <w:rPr>
          <w:b/>
          <w:bCs/>
        </w:rPr>
        <w:t>Brak p</w:t>
      </w:r>
      <w:r w:rsidRPr="001D5112">
        <w:rPr>
          <w:b/>
          <w:bCs/>
        </w:rPr>
        <w:t>referencj</w:t>
      </w:r>
      <w:r w:rsidR="00355D32" w:rsidRPr="001D5112">
        <w:rPr>
          <w:b/>
          <w:bCs/>
        </w:rPr>
        <w:t>i</w:t>
      </w:r>
      <w:r w:rsidRPr="001D5112">
        <w:rPr>
          <w:b/>
          <w:bCs/>
        </w:rPr>
        <w:t xml:space="preserve"> w </w:t>
      </w:r>
      <w:r w:rsidR="000D7C5C" w:rsidRPr="001D5112">
        <w:rPr>
          <w:b/>
          <w:bCs/>
        </w:rPr>
        <w:t>p</w:t>
      </w:r>
      <w:r w:rsidR="00CF6DDD" w:rsidRPr="001D5112">
        <w:rPr>
          <w:b/>
          <w:bCs/>
        </w:rPr>
        <w:t>rzyszłości</w:t>
      </w:r>
      <w:r w:rsidRPr="001D5112">
        <w:t>]</w:t>
      </w:r>
      <w:r w:rsidR="00311ED6" w:rsidRPr="001D5112">
        <w:t xml:space="preserve"> </w:t>
      </w:r>
      <w:bookmarkStart w:id="67" w:name="_Hlk53783949"/>
      <w:r w:rsidR="00311ED6" w:rsidRPr="001D5112">
        <w:t xml:space="preserve">Uczestnicy Przedsięwzięcia nie </w:t>
      </w:r>
      <w:r w:rsidR="00677555" w:rsidRPr="001D5112">
        <w:t xml:space="preserve">uzyskują w wyniku Przedsięwzięcia preferencji względem </w:t>
      </w:r>
      <w:r w:rsidR="00311ED6" w:rsidRPr="001D5112">
        <w:t>zamówie</w:t>
      </w:r>
      <w:r w:rsidR="00677555" w:rsidRPr="001D5112">
        <w:t>ń</w:t>
      </w:r>
      <w:r w:rsidR="00311ED6" w:rsidRPr="001D5112">
        <w:t xml:space="preserve"> dokonywanych </w:t>
      </w:r>
      <w:r w:rsidR="007F6CE8" w:rsidRPr="001D5112">
        <w:t xml:space="preserve">w </w:t>
      </w:r>
      <w:r w:rsidR="000D7C5C" w:rsidRPr="001D5112">
        <w:t>p</w:t>
      </w:r>
      <w:r w:rsidR="00CF6DDD" w:rsidRPr="001D5112">
        <w:t>rzyszłości</w:t>
      </w:r>
      <w:r w:rsidR="007F6CE8" w:rsidRPr="001D5112">
        <w:t xml:space="preserve"> przez NCBR</w:t>
      </w:r>
      <w:bookmarkEnd w:id="67"/>
      <w:r w:rsidR="00F400B9" w:rsidRPr="001D5112">
        <w:t>.</w:t>
      </w:r>
      <w:r w:rsidR="00677555" w:rsidRPr="001D5112">
        <w:rPr>
          <w:rFonts w:cstheme="majorHAnsi"/>
        </w:rPr>
        <w:t xml:space="preserve"> </w:t>
      </w:r>
    </w:p>
    <w:p w14:paraId="5A04F227" w14:textId="2D701A25" w:rsidR="007F6CE8" w:rsidRPr="001D5112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68" w:name="_Ref53784002"/>
      <w:r w:rsidRPr="001D5112">
        <w:lastRenderedPageBreak/>
        <w:t>[</w:t>
      </w:r>
      <w:r w:rsidRPr="001D5112">
        <w:rPr>
          <w:b/>
          <w:bCs/>
        </w:rPr>
        <w:t>Korzyści NCBR</w:t>
      </w:r>
      <w:r w:rsidRPr="001D5112">
        <w:t>]</w:t>
      </w:r>
      <w:r w:rsidR="007F6CE8" w:rsidRPr="001D5112">
        <w:t xml:space="preserve"> </w:t>
      </w:r>
      <w:r w:rsidR="00865A76" w:rsidRPr="001D5112">
        <w:t xml:space="preserve">Korzyści </w:t>
      </w:r>
      <w:r w:rsidR="00E05DFF" w:rsidRPr="001D5112">
        <w:t xml:space="preserve">zasadniczo </w:t>
      </w:r>
      <w:r w:rsidR="00865A76" w:rsidRPr="001D5112">
        <w:t xml:space="preserve">uzyskiwane </w:t>
      </w:r>
      <w:r w:rsidR="007F6CE8" w:rsidRPr="001D5112">
        <w:t>przez NCBR</w:t>
      </w:r>
      <w:r w:rsidR="00865A76" w:rsidRPr="001D5112">
        <w:t xml:space="preserve"> w wyniku Przedsięwzięcia to</w:t>
      </w:r>
      <w:r w:rsidR="007F6CE8" w:rsidRPr="001D5112">
        <w:t>:</w:t>
      </w:r>
      <w:bookmarkEnd w:id="68"/>
    </w:p>
    <w:p w14:paraId="24473641" w14:textId="19B7FB00" w:rsidR="007F6CE8" w:rsidRPr="001D511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69" w:name="_Hlk52627907"/>
      <w:r w:rsidRPr="001D5112">
        <w:t>usługi badawczo-rozwojowe</w:t>
      </w:r>
      <w:r w:rsidR="00C22379" w:rsidRPr="001D5112">
        <w:t xml:space="preserve"> świadczone </w:t>
      </w:r>
      <w:r w:rsidR="00151D87" w:rsidRPr="001D5112">
        <w:t xml:space="preserve">na jego rzecz </w:t>
      </w:r>
      <w:r w:rsidR="00C22379" w:rsidRPr="001D5112">
        <w:t>przez Uczestników Przedsięwzięcia</w:t>
      </w:r>
      <w:bookmarkEnd w:id="69"/>
      <w:r w:rsidR="00C22379" w:rsidRPr="001D5112">
        <w:rPr>
          <w:rFonts w:cstheme="majorHAnsi"/>
        </w:rPr>
        <w:t>,</w:t>
      </w:r>
    </w:p>
    <w:p w14:paraId="5398BFA9" w14:textId="55153B68" w:rsidR="007F6CE8" w:rsidRPr="001D511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 xml:space="preserve">licencja do korzystania z </w:t>
      </w:r>
      <w:r w:rsidR="0006588E" w:rsidRPr="001D5112">
        <w:t>Wyników Prac B+R (tj. z wyłączeniem przedmiotów Background IP, za wyjątkiem prawa do korzystania z nich na potrzeby oceny Wyników Prac Etapu)</w:t>
      </w:r>
      <w:r w:rsidR="00D4247B" w:rsidRPr="001D5112">
        <w:t xml:space="preserve"> </w:t>
      </w:r>
      <w:r w:rsidRPr="001D5112">
        <w:t>z prawem do udzielania sublicencji,</w:t>
      </w:r>
      <w:r w:rsidR="00677555" w:rsidRPr="001D5112">
        <w:t xml:space="preserve"> </w:t>
      </w:r>
      <w:bookmarkStart w:id="70" w:name="_Hlk53783974"/>
      <w:r w:rsidR="00677555" w:rsidRPr="001D5112">
        <w:t xml:space="preserve">z </w:t>
      </w:r>
      <w:r w:rsidR="00154DFE">
        <w:t>zastrzeżeniem</w:t>
      </w:r>
      <w:r w:rsidR="00154DFE" w:rsidRPr="001D5112">
        <w:t xml:space="preserve"> </w:t>
      </w:r>
      <w:r w:rsidR="00677555" w:rsidRPr="001D5112">
        <w:t>Wariantu B</w:t>
      </w:r>
      <w:bookmarkEnd w:id="70"/>
      <w:r w:rsidR="008B2B56" w:rsidRPr="001D5112">
        <w:t xml:space="preserve"> – co stanowi tzw. Wariant A,</w:t>
      </w:r>
    </w:p>
    <w:p w14:paraId="1A76FF51" w14:textId="66EE3EBE" w:rsidR="00865A76" w:rsidRPr="001D5112" w:rsidRDefault="00865A76" w:rsidP="009A26C0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cstheme="majorHAnsi"/>
        </w:rPr>
      </w:pPr>
      <w:r w:rsidRPr="001D5112">
        <w:t xml:space="preserve">udział w </w:t>
      </w:r>
      <w:r w:rsidR="00C22379" w:rsidRPr="001D5112">
        <w:t>P</w:t>
      </w:r>
      <w:r w:rsidRPr="001D5112">
        <w:t>rzychodach z Komercjalizacji Wyników Prac B+R</w:t>
      </w:r>
      <w:r w:rsidR="00005F4C" w:rsidRPr="001D5112">
        <w:t xml:space="preserve"> i </w:t>
      </w:r>
      <w:r w:rsidR="00C22379" w:rsidRPr="001D5112">
        <w:t xml:space="preserve">Przychodach z Komercjalizacji </w:t>
      </w:r>
      <w:r w:rsidR="00005F4C" w:rsidRPr="001D5112">
        <w:t>Technologii Zależnych</w:t>
      </w:r>
      <w:r w:rsidRPr="001D5112">
        <w:rPr>
          <w:rFonts w:cstheme="majorHAnsi"/>
        </w:rPr>
        <w:t>,</w:t>
      </w:r>
    </w:p>
    <w:p w14:paraId="05E6C1E1" w14:textId="244B23CA" w:rsidR="00865A76" w:rsidRPr="001D5112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D5112">
        <w:t>dane</w:t>
      </w:r>
      <w:r w:rsidR="00865A76" w:rsidRPr="001D5112">
        <w:t xml:space="preserve"> generowan</w:t>
      </w:r>
      <w:r w:rsidRPr="001D5112">
        <w:t>e</w:t>
      </w:r>
      <w:r w:rsidR="00865A76" w:rsidRPr="001D5112">
        <w:t xml:space="preserve"> w związku z pracą Demonstratorów.</w:t>
      </w:r>
    </w:p>
    <w:p w14:paraId="71A8CDD4" w14:textId="3D636260" w:rsidR="00E436FE" w:rsidRPr="001D5112" w:rsidRDefault="00E436FE" w:rsidP="00E436FE">
      <w:pPr>
        <w:spacing w:after="0" w:line="240" w:lineRule="auto"/>
        <w:ind w:left="567"/>
        <w:jc w:val="both"/>
      </w:pPr>
      <w:r w:rsidRPr="001D5112">
        <w:t>Ww. zasady w uproszczeniu przedstawia Schemat 1 poniżej.</w:t>
      </w:r>
    </w:p>
    <w:p w14:paraId="041A713A" w14:textId="05201656" w:rsidR="00865A76" w:rsidRPr="001D5112" w:rsidRDefault="001B58D4" w:rsidP="00A303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rPr>
          <w:rFonts w:cstheme="majorHAnsi"/>
        </w:rPr>
        <w:t>[</w:t>
      </w:r>
      <w:r w:rsidRPr="001D5112">
        <w:rPr>
          <w:rFonts w:cstheme="majorHAnsi"/>
          <w:b/>
          <w:bCs/>
        </w:rPr>
        <w:t>Wariant B podziału korzyści z Przedsięwzięcia</w:t>
      </w:r>
      <w:r w:rsidRPr="001D5112">
        <w:rPr>
          <w:rFonts w:cstheme="majorHAnsi"/>
        </w:rPr>
        <w:t xml:space="preserve">] Podstawowy wariant podziału korzyści z Przedsięwzięcia </w:t>
      </w:r>
      <w:r w:rsidR="00677555" w:rsidRPr="001D5112">
        <w:rPr>
          <w:rFonts w:cstheme="majorHAnsi"/>
        </w:rPr>
        <w:t xml:space="preserve">został określony </w:t>
      </w:r>
      <w:r w:rsidRPr="001D5112">
        <w:rPr>
          <w:rFonts w:cstheme="majorHAnsi"/>
        </w:rPr>
        <w:t xml:space="preserve">zgodnie z ust. </w:t>
      </w:r>
      <w:r w:rsidR="009C3723" w:rsidRPr="001D5112">
        <w:rPr>
          <w:rFonts w:cstheme="majorHAnsi"/>
        </w:rPr>
        <w:fldChar w:fldCharType="begin"/>
      </w:r>
      <w:r w:rsidR="009C3723" w:rsidRPr="001D5112">
        <w:rPr>
          <w:rFonts w:cstheme="majorHAnsi"/>
        </w:rPr>
        <w:instrText xml:space="preserve"> REF _Ref53784002 \r \h </w:instrText>
      </w:r>
      <w:r w:rsidR="004E2D42" w:rsidRPr="001D5112">
        <w:rPr>
          <w:rFonts w:cstheme="majorHAnsi"/>
        </w:rPr>
        <w:instrText xml:space="preserve"> \* MERGEFORMAT </w:instrText>
      </w:r>
      <w:r w:rsidR="009C3723" w:rsidRPr="001D5112">
        <w:rPr>
          <w:rFonts w:cstheme="majorHAnsi"/>
        </w:rPr>
      </w:r>
      <w:r w:rsidR="009C3723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17</w:t>
      </w:r>
      <w:r w:rsidR="009C3723" w:rsidRPr="001D5112">
        <w:rPr>
          <w:rFonts w:cstheme="majorHAnsi"/>
        </w:rPr>
        <w:fldChar w:fldCharType="end"/>
      </w:r>
      <w:r w:rsidR="009C3723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powyżej. Wnioskodawca może wystąpić w ramach Wniosku o </w:t>
      </w:r>
      <w:bookmarkStart w:id="71" w:name="_Hlk52827845"/>
      <w:r w:rsidRPr="001D5112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</w:t>
      </w:r>
      <w:r w:rsidR="00E436FE" w:rsidRPr="001D5112">
        <w:rPr>
          <w:rFonts w:cstheme="majorHAnsi"/>
        </w:rPr>
        <w:t xml:space="preserve">(samodzielnie określone przez Uczestnika Przedsięwzięcia i zaproponowane NCBR) </w:t>
      </w:r>
      <w:r w:rsidRPr="001D5112">
        <w:rPr>
          <w:rFonts w:cstheme="majorHAnsi"/>
        </w:rPr>
        <w:t>zobowiązania</w:t>
      </w:r>
      <w:r w:rsidR="00847350" w:rsidRPr="001D5112">
        <w:t xml:space="preserve"> w zakresie </w:t>
      </w:r>
      <w:r w:rsidRPr="001D5112">
        <w:rPr>
          <w:rFonts w:cstheme="majorHAnsi"/>
        </w:rPr>
        <w:t xml:space="preserve">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324423" w:rsidRPr="001D5112">
        <w:rPr>
          <w:rFonts w:cstheme="majorHAnsi"/>
        </w:rPr>
        <w:t xml:space="preserve">Wyników Prac B+R </w:t>
      </w:r>
      <w:r w:rsidR="00EA5D1E" w:rsidRPr="001D5112">
        <w:rPr>
          <w:rFonts w:cstheme="majorHAnsi"/>
        </w:rPr>
        <w:t xml:space="preserve">(wraz </w:t>
      </w:r>
      <w:r w:rsidRPr="001D5112">
        <w:rPr>
          <w:rFonts w:cstheme="majorHAnsi"/>
        </w:rPr>
        <w:t>z prawem do udzielania sublicencji</w:t>
      </w:r>
      <w:bookmarkEnd w:id="71"/>
      <w:r w:rsidR="00EA5D1E" w:rsidRPr="001D5112">
        <w:rPr>
          <w:rFonts w:cstheme="majorHAnsi"/>
        </w:rPr>
        <w:t>)</w:t>
      </w:r>
      <w:r w:rsidRPr="001D5112">
        <w:rPr>
          <w:rFonts w:cstheme="majorHAnsi"/>
        </w:rPr>
        <w:t>.</w:t>
      </w:r>
    </w:p>
    <w:p w14:paraId="4A7FB944" w14:textId="77777777" w:rsidR="001B58D4" w:rsidRPr="001D5112" w:rsidRDefault="001B58D4" w:rsidP="7E8C02B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D5112">
        <w:rPr>
          <w:rFonts w:cstheme="majorBidi"/>
        </w:rPr>
        <w:t xml:space="preserve">Wystąpienie </w:t>
      </w:r>
      <w:r w:rsidR="004B30E9" w:rsidRPr="001D5112">
        <w:rPr>
          <w:rFonts w:cstheme="majorBidi"/>
        </w:rPr>
        <w:t xml:space="preserve">o Wariant B </w:t>
      </w:r>
      <w:r w:rsidRPr="001D5112">
        <w:rPr>
          <w:rFonts w:cstheme="majorBidi"/>
        </w:rPr>
        <w:t>w ramach Wniosku wymaga przedstawieni</w:t>
      </w:r>
      <w:r w:rsidR="00C96D6D" w:rsidRPr="001D5112">
        <w:rPr>
          <w:rFonts w:cstheme="majorBidi"/>
        </w:rPr>
        <w:t>a</w:t>
      </w:r>
      <w:r w:rsidRPr="001D5112">
        <w:rPr>
          <w:rFonts w:cstheme="majorBidi"/>
        </w:rPr>
        <w:t xml:space="preserve"> Planu Komercjalizacji</w:t>
      </w:r>
      <w:r w:rsidR="00543184" w:rsidRPr="001D5112">
        <w:rPr>
          <w:rFonts w:cstheme="majorBidi"/>
        </w:rPr>
        <w:t xml:space="preserve"> zgodnie z </w:t>
      </w:r>
      <w:r w:rsidR="1960D85A" w:rsidRPr="001D5112">
        <w:rPr>
          <w:rFonts w:cstheme="majorBidi"/>
        </w:rPr>
        <w:t>Wymaganiami</w:t>
      </w:r>
      <w:r w:rsidR="00543184" w:rsidRPr="001D5112">
        <w:rPr>
          <w:rFonts w:cstheme="majorBidi"/>
        </w:rPr>
        <w:t xml:space="preserve"> określonymi w </w:t>
      </w:r>
      <w:r w:rsidR="00A65A55" w:rsidRPr="001D5112">
        <w:rPr>
          <w:rFonts w:cstheme="majorBidi"/>
        </w:rPr>
        <w:t>Załączni</w:t>
      </w:r>
      <w:r w:rsidR="00543184" w:rsidRPr="001D5112">
        <w:rPr>
          <w:rFonts w:cstheme="majorBidi"/>
        </w:rPr>
        <w:t>ku nr 3 do Regulaminu, który</w:t>
      </w:r>
      <w:r w:rsidRPr="001D5112">
        <w:rPr>
          <w:rFonts w:cstheme="majorBidi"/>
        </w:rPr>
        <w:t xml:space="preserve"> podlega dodatkowej ocenie przez NCBR. W razie pozytywnej oceny Planu Komercjalizacji tak długo jak Wnioskodawca go realizuje, udzielenie NCBR licencji do korzystania z </w:t>
      </w:r>
      <w:r w:rsidR="00324423" w:rsidRPr="001D5112">
        <w:rPr>
          <w:rFonts w:cstheme="majorHAnsi"/>
        </w:rPr>
        <w:t xml:space="preserve">Wyników Prac B+R </w:t>
      </w:r>
      <w:r w:rsidRPr="001D5112">
        <w:rPr>
          <w:rFonts w:cstheme="majorBidi"/>
        </w:rPr>
        <w:t xml:space="preserve">z prawem do udzielania sublicencji jest odraczane w czasie, nie dłużej jednak niż </w:t>
      </w:r>
      <w:r w:rsidR="00BE2366" w:rsidRPr="001D5112">
        <w:rPr>
          <w:rFonts w:cstheme="majorBidi"/>
        </w:rPr>
        <w:t>przez okres określony w Umowie</w:t>
      </w:r>
      <w:r w:rsidRPr="001D5112">
        <w:rPr>
          <w:rFonts w:cstheme="majorBidi"/>
        </w:rPr>
        <w:t>.</w:t>
      </w:r>
    </w:p>
    <w:p w14:paraId="20F353ED" w14:textId="7E770A6B" w:rsidR="001B58D4" w:rsidRPr="001D5112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1D5112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6E70DDF3" w14:textId="7AFFB400" w:rsidR="00E436FE" w:rsidRPr="001D5112" w:rsidRDefault="00E436FE" w:rsidP="00E436FE">
      <w:pPr>
        <w:spacing w:after="0" w:line="240" w:lineRule="auto"/>
        <w:ind w:left="567"/>
        <w:jc w:val="both"/>
      </w:pPr>
      <w:r w:rsidRPr="001D5112">
        <w:t>Ww. zasady w uproszczeniu przedstawia Schemat 1 poniżej.</w:t>
      </w:r>
    </w:p>
    <w:p w14:paraId="7C88B9C1" w14:textId="77777777" w:rsidR="00E436FE" w:rsidRPr="001D5112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79BF73C" w14:textId="77777777" w:rsidR="00E436FE" w:rsidRPr="001D5112" w:rsidRDefault="7D929C8C" w:rsidP="00E436FE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drawing>
          <wp:inline distT="0" distB="0" distL="0" distR="0" wp14:anchorId="60626527" wp14:editId="5001525A">
            <wp:extent cx="5759449" cy="3503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CA8C" w14:textId="0A9971A7" w:rsidR="00E436FE" w:rsidRPr="001D5112" w:rsidRDefault="00E436FE" w:rsidP="00E436FE">
      <w:pPr>
        <w:spacing w:after="0" w:line="240" w:lineRule="auto"/>
        <w:jc w:val="both"/>
        <w:rPr>
          <w:rFonts w:eastAsia="Calibri" w:cs="Calibri Light"/>
          <w:sz w:val="18"/>
          <w:szCs w:val="18"/>
        </w:rPr>
      </w:pPr>
      <w:r w:rsidRPr="001D5112">
        <w:rPr>
          <w:rFonts w:eastAsia="Calibri" w:cs="Calibri Light"/>
          <w:sz w:val="18"/>
          <w:szCs w:val="18"/>
        </w:rPr>
        <w:lastRenderedPageBreak/>
        <w:t>Schemat 1: uproszczone zasady dot. własności intelektualnej i komercjalizacji – elementy zaznaczone na czarno są wspólne dla Wariantu A i Wariantu B. Elementy zaznaczone na czerwono są elementem tylko Wariantu A – są zawieszone w razie realizacji przez Uczestnika Przedsięwzięcia Wariantu B. W razie rozbieżności schematu z treścią Regulaminu lub Umowy przesądza treść odpowiednio Regulaminu lub Umowy.</w:t>
      </w:r>
    </w:p>
    <w:p w14:paraId="70C5996E" w14:textId="77777777" w:rsidR="00E436FE" w:rsidRPr="001D5112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5E2A6485" w14:textId="17C6D961" w:rsidR="00153DF5" w:rsidRPr="001D511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D5112">
        <w:t>[</w:t>
      </w:r>
      <w:r w:rsidRPr="001D5112">
        <w:rPr>
          <w:b/>
          <w:bCs/>
        </w:rPr>
        <w:t>Termin realizacji Przedsięwzięcia</w:t>
      </w:r>
      <w:r w:rsidRPr="001D5112">
        <w:t>] Zasadnicza, badawczo-rozwojowa, część Przedsięwzięcia jest ograniczona do końca roku</w:t>
      </w:r>
      <w:r w:rsidR="00E436FE" w:rsidRPr="001D5112">
        <w:rPr>
          <w:rFonts w:cstheme="majorHAnsi"/>
        </w:rPr>
        <w:t xml:space="preserve"> 2023</w:t>
      </w:r>
      <w:r w:rsidRPr="001D5112">
        <w:rPr>
          <w:rFonts w:cstheme="majorHAnsi"/>
        </w:rPr>
        <w:t>,</w:t>
      </w:r>
      <w:r w:rsidRPr="001D5112">
        <w:t xml:space="preserve"> z uwzględnieniem szczegółowego Harmonogramu Przedsięwzięcia. Umowy z Uczestnikami Przedsięwzięcia przewidują </w:t>
      </w:r>
      <w:r w:rsidR="00493172" w:rsidRPr="001D5112">
        <w:t>postanowienia wykraczające poza wskazany horyzont czasowy</w:t>
      </w:r>
      <w:r w:rsidR="00BB644B" w:rsidRPr="001D5112">
        <w:t xml:space="preserve">, </w:t>
      </w:r>
      <w:r w:rsidR="00493172" w:rsidRPr="001D5112">
        <w:t xml:space="preserve">w zakresie </w:t>
      </w:r>
      <w:r w:rsidR="001A608E" w:rsidRPr="001D5112">
        <w:t xml:space="preserve">demonstracji technologicznej, </w:t>
      </w:r>
      <w:r w:rsidR="00BB644B" w:rsidRPr="001D5112">
        <w:t xml:space="preserve">zbierania danych i szczegółowej </w:t>
      </w:r>
      <w:r w:rsidR="00493172" w:rsidRPr="001D5112">
        <w:t xml:space="preserve">analizy funkcjonowania Demonstratorów </w:t>
      </w:r>
      <w:r w:rsidR="001A608E" w:rsidRPr="001D5112">
        <w:t xml:space="preserve">i ich testów </w:t>
      </w:r>
      <w:r w:rsidR="00493172" w:rsidRPr="001D5112">
        <w:t xml:space="preserve">oraz komercjalizacji </w:t>
      </w:r>
      <w:r w:rsidR="008B3763" w:rsidRPr="001D5112">
        <w:t>Rozwiązania</w:t>
      </w:r>
      <w:r w:rsidR="00DE2B68" w:rsidRPr="001D5112">
        <w:t xml:space="preserve"> poza Przedsięwzięciem</w:t>
      </w:r>
      <w:r w:rsidR="00493172" w:rsidRPr="001D5112">
        <w:t>.</w:t>
      </w:r>
    </w:p>
    <w:p w14:paraId="16F29466" w14:textId="33C73C49" w:rsidR="00AF284B" w:rsidRPr="001D5112" w:rsidRDefault="0004269C" w:rsidP="00742F06">
      <w:pPr>
        <w:pStyle w:val="Nagwek1"/>
      </w:pPr>
      <w:bookmarkStart w:id="72" w:name="_Określenie_Zamawiającego"/>
      <w:bookmarkStart w:id="73" w:name="_Ref509207570"/>
      <w:bookmarkStart w:id="74" w:name="_Ref52629295"/>
      <w:bookmarkStart w:id="75" w:name="_Toc53762094"/>
      <w:bookmarkStart w:id="76" w:name="_Toc69201425"/>
      <w:bookmarkStart w:id="77" w:name="_Toc70262450"/>
      <w:bookmarkStart w:id="78" w:name="_Toc72275029"/>
      <w:bookmarkStart w:id="79" w:name="_Toc70488221"/>
      <w:bookmarkStart w:id="80" w:name="_Toc494180639"/>
      <w:bookmarkStart w:id="81" w:name="_Toc496261289"/>
      <w:bookmarkStart w:id="82" w:name="_Toc503862997"/>
      <w:bookmarkEnd w:id="72"/>
      <w:r w:rsidRPr="001D5112">
        <w:t>Wnioskodawcy</w:t>
      </w:r>
      <w:bookmarkEnd w:id="73"/>
      <w:bookmarkEnd w:id="74"/>
      <w:bookmarkEnd w:id="75"/>
      <w:bookmarkEnd w:id="76"/>
      <w:bookmarkEnd w:id="77"/>
      <w:bookmarkEnd w:id="78"/>
      <w:bookmarkEnd w:id="79"/>
    </w:p>
    <w:p w14:paraId="7333CE8A" w14:textId="7D6096BB" w:rsidR="003335C7" w:rsidRPr="001D5112" w:rsidRDefault="008C0349" w:rsidP="00742F06">
      <w:pPr>
        <w:pStyle w:val="Nagwek2"/>
        <w:rPr>
          <w:rFonts w:eastAsia="Arial Unicode MS"/>
        </w:rPr>
      </w:pPr>
      <w:bookmarkStart w:id="83" w:name="_Toc494180640"/>
      <w:bookmarkStart w:id="84" w:name="_Toc496261290"/>
      <w:bookmarkStart w:id="85" w:name="_Toc503862998"/>
      <w:bookmarkStart w:id="86" w:name="_Ref511657198"/>
      <w:bookmarkStart w:id="87" w:name="_Toc53762095"/>
      <w:bookmarkStart w:id="88" w:name="_Toc69201426"/>
      <w:bookmarkStart w:id="89" w:name="_Toc70262451"/>
      <w:bookmarkStart w:id="90" w:name="_Toc72275030"/>
      <w:bookmarkStart w:id="91" w:name="_Toc70488222"/>
      <w:bookmarkEnd w:id="80"/>
      <w:bookmarkEnd w:id="81"/>
      <w:bookmarkEnd w:id="82"/>
      <w:r w:rsidRPr="001D5112">
        <w:t>Informacj</w:t>
      </w:r>
      <w:r w:rsidR="002D20AC" w:rsidRPr="001D5112">
        <w:t>e</w:t>
      </w:r>
      <w:r w:rsidRPr="001D5112">
        <w:rPr>
          <w:rFonts w:eastAsia="Arial Unicode MS"/>
        </w:rPr>
        <w:t xml:space="preserve"> ogólne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25877AE5" w14:textId="550335B7" w:rsidR="0004269C" w:rsidRPr="001D5112" w:rsidRDefault="00586E2C" w:rsidP="00E436FE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Przedsięwzięcie</w:t>
      </w:r>
      <w:r w:rsidR="007803D1" w:rsidRPr="001D5112">
        <w:rPr>
          <w:rFonts w:cstheme="majorBidi"/>
        </w:rPr>
        <w:t xml:space="preserve"> jest adresowan</w:t>
      </w:r>
      <w:r w:rsidR="00710118" w:rsidRPr="001D5112">
        <w:rPr>
          <w:rFonts w:cstheme="majorBidi"/>
        </w:rPr>
        <w:t>e</w:t>
      </w:r>
      <w:r w:rsidR="007803D1" w:rsidRPr="001D5112">
        <w:rPr>
          <w:rFonts w:cstheme="majorBidi"/>
        </w:rPr>
        <w:t xml:space="preserve"> do </w:t>
      </w:r>
      <w:r w:rsidR="0004269C" w:rsidRPr="001D5112">
        <w:rPr>
          <w:rFonts w:cstheme="majorBidi"/>
        </w:rPr>
        <w:t>podmiotów</w:t>
      </w:r>
      <w:r w:rsidR="008C0349" w:rsidRPr="001D5112">
        <w:rPr>
          <w:rFonts w:cstheme="majorBidi"/>
        </w:rPr>
        <w:t xml:space="preserve"> mający</w:t>
      </w:r>
      <w:r w:rsidR="007803D1" w:rsidRPr="001D5112">
        <w:rPr>
          <w:rFonts w:cstheme="majorBidi"/>
        </w:rPr>
        <w:t>ch</w:t>
      </w:r>
      <w:r w:rsidR="008C0349" w:rsidRPr="001D5112">
        <w:rPr>
          <w:rFonts w:cstheme="majorBidi"/>
        </w:rPr>
        <w:t xml:space="preserve"> pomysł, wymagany potencjał i wolę </w:t>
      </w:r>
      <w:r w:rsidR="007803D1" w:rsidRPr="001D5112">
        <w:rPr>
          <w:rFonts w:cstheme="majorBidi"/>
        </w:rPr>
        <w:t>opracowania</w:t>
      </w:r>
      <w:r w:rsidR="00160C28" w:rsidRPr="001D5112">
        <w:rPr>
          <w:rFonts w:cstheme="majorBidi"/>
        </w:rPr>
        <w:t xml:space="preserve"> </w:t>
      </w:r>
      <w:r w:rsidR="007462E9" w:rsidRPr="001D5112">
        <w:rPr>
          <w:rFonts w:cstheme="majorBidi"/>
        </w:rPr>
        <w:t>Rozwiązania</w:t>
      </w:r>
      <w:r w:rsidR="0020684C" w:rsidRPr="001D5112">
        <w:rPr>
          <w:rFonts w:cstheme="majorBidi"/>
        </w:rPr>
        <w:t xml:space="preserve"> spełniając</w:t>
      </w:r>
      <w:r w:rsidR="002300F0">
        <w:rPr>
          <w:rFonts w:cstheme="majorBidi"/>
        </w:rPr>
        <w:t>ego</w:t>
      </w:r>
      <w:r w:rsidR="006F20F6" w:rsidRPr="001D5112">
        <w:rPr>
          <w:rFonts w:cstheme="majorBidi"/>
        </w:rPr>
        <w:t xml:space="preserve"> w zakresie </w:t>
      </w:r>
      <w:r w:rsidR="002300F0">
        <w:rPr>
          <w:rFonts w:cstheme="majorBidi"/>
        </w:rPr>
        <w:t xml:space="preserve">obu Działań </w:t>
      </w:r>
      <w:r w:rsidR="009316AB" w:rsidRPr="001D5112">
        <w:rPr>
          <w:rFonts w:cstheme="majorBidi"/>
        </w:rPr>
        <w:t xml:space="preserve">co najmniej </w:t>
      </w:r>
      <w:r w:rsidR="002300F0">
        <w:rPr>
          <w:rFonts w:cstheme="majorBidi"/>
        </w:rPr>
        <w:t xml:space="preserve">odpowiednie im </w:t>
      </w:r>
      <w:r w:rsidR="6FA4B80B" w:rsidRPr="001D5112">
        <w:rPr>
          <w:rFonts w:cstheme="majorBidi"/>
        </w:rPr>
        <w:t>Wymagania</w:t>
      </w:r>
      <w:r w:rsidR="00D44B54" w:rsidRPr="001D5112">
        <w:rPr>
          <w:rFonts w:cstheme="majorBidi"/>
        </w:rPr>
        <w:t xml:space="preserve"> </w:t>
      </w:r>
      <w:r w:rsidR="00A747F8" w:rsidRPr="001D5112">
        <w:rPr>
          <w:rFonts w:cstheme="majorBidi"/>
        </w:rPr>
        <w:t xml:space="preserve">Obligatoryjne </w:t>
      </w:r>
      <w:r w:rsidR="0020684C" w:rsidRPr="001D5112">
        <w:rPr>
          <w:rFonts w:cstheme="majorBidi"/>
        </w:rPr>
        <w:t xml:space="preserve">wskazane w </w:t>
      </w:r>
      <w:r w:rsidR="00A65A55" w:rsidRPr="001D5112">
        <w:rPr>
          <w:rFonts w:cstheme="majorBidi"/>
        </w:rPr>
        <w:t>Załączni</w:t>
      </w:r>
      <w:r w:rsidR="0020684C" w:rsidRPr="001D5112">
        <w:rPr>
          <w:rFonts w:cstheme="majorBidi"/>
        </w:rPr>
        <w:t xml:space="preserve">ku nr </w:t>
      </w:r>
      <w:r w:rsidR="009316AB" w:rsidRPr="001D5112">
        <w:rPr>
          <w:rFonts w:cstheme="majorBidi"/>
        </w:rPr>
        <w:t>1 do Regulaminu</w:t>
      </w:r>
      <w:r w:rsidR="0020684C" w:rsidRPr="001D5112">
        <w:rPr>
          <w:rFonts w:cstheme="majorBidi"/>
        </w:rPr>
        <w:t xml:space="preserve">. </w:t>
      </w:r>
      <w:r w:rsidR="0004269C" w:rsidRPr="001D5112">
        <w:rPr>
          <w:rFonts w:cstheme="majorBidi"/>
        </w:rPr>
        <w:t xml:space="preserve">NCBR prowadzi niniejsze </w:t>
      </w:r>
      <w:r w:rsidR="00BB37CD" w:rsidRPr="001D5112">
        <w:rPr>
          <w:rFonts w:cstheme="majorBidi"/>
        </w:rPr>
        <w:t>P</w:t>
      </w:r>
      <w:r w:rsidR="0004269C" w:rsidRPr="001D5112">
        <w:rPr>
          <w:rFonts w:cstheme="majorBidi"/>
        </w:rPr>
        <w:t>ostępowanie z zachowaniem zasad otwartości i konkurencyjności, nie</w:t>
      </w:r>
      <w:r w:rsidR="005068B7" w:rsidRPr="001D5112">
        <w:rPr>
          <w:rFonts w:cstheme="majorBidi"/>
        </w:rPr>
        <w:t> </w:t>
      </w:r>
      <w:r w:rsidR="0004269C" w:rsidRPr="001D5112">
        <w:rPr>
          <w:rFonts w:cstheme="majorBidi"/>
        </w:rPr>
        <w:t>wprowadzając</w:t>
      </w:r>
      <w:r w:rsidR="00BE1C67" w:rsidRPr="001D5112">
        <w:rPr>
          <w:rFonts w:cstheme="majorBidi"/>
        </w:rPr>
        <w:t>,</w:t>
      </w:r>
      <w:r w:rsidR="0004269C" w:rsidRPr="001D5112">
        <w:rPr>
          <w:rFonts w:cstheme="majorBidi"/>
        </w:rPr>
        <w:t xml:space="preserve"> co do zasady</w:t>
      </w:r>
      <w:r w:rsidR="001B0CEA" w:rsidRPr="001D5112">
        <w:rPr>
          <w:rFonts w:cstheme="majorBidi"/>
        </w:rPr>
        <w:t xml:space="preserve"> (tj. </w:t>
      </w:r>
      <w:r w:rsidR="00A747F8" w:rsidRPr="001D5112">
        <w:rPr>
          <w:rFonts w:cstheme="majorBidi"/>
        </w:rPr>
        <w:t>poza jednoznaczn</w:t>
      </w:r>
      <w:r w:rsidR="008D26FF" w:rsidRPr="001D5112">
        <w:rPr>
          <w:rFonts w:cstheme="majorBidi"/>
        </w:rPr>
        <w:t>ie określonymi</w:t>
      </w:r>
      <w:r w:rsidR="00A747F8" w:rsidRPr="001D5112">
        <w:rPr>
          <w:rFonts w:cstheme="majorBidi"/>
        </w:rPr>
        <w:t xml:space="preserve"> wyjątkami</w:t>
      </w:r>
      <w:r w:rsidR="001B0CEA" w:rsidRPr="001D5112">
        <w:rPr>
          <w:rFonts w:cstheme="majorBidi"/>
        </w:rPr>
        <w:t>)</w:t>
      </w:r>
      <w:r w:rsidR="0004269C" w:rsidRPr="001D5112">
        <w:rPr>
          <w:rFonts w:cstheme="majorBidi"/>
        </w:rPr>
        <w:t xml:space="preserve"> ograniczeń w zakresie kategorii podmiotów, uprawnionych do</w:t>
      </w:r>
      <w:r w:rsidR="005068B7" w:rsidRPr="001D5112">
        <w:rPr>
          <w:rFonts w:cstheme="majorBidi"/>
        </w:rPr>
        <w:t> </w:t>
      </w:r>
      <w:r w:rsidR="0004269C" w:rsidRPr="001D5112">
        <w:rPr>
          <w:rFonts w:cstheme="majorBidi"/>
        </w:rPr>
        <w:t>złożenia Wniosków</w:t>
      </w:r>
      <w:r w:rsidR="00743DE2" w:rsidRPr="001D5112">
        <w:rPr>
          <w:rFonts w:cstheme="majorBidi"/>
        </w:rPr>
        <w:t xml:space="preserve"> o przystąpienie do </w:t>
      </w:r>
      <w:r w:rsidR="00BB37CD" w:rsidRPr="001D5112">
        <w:rPr>
          <w:rFonts w:cstheme="majorBidi"/>
        </w:rPr>
        <w:t>P</w:t>
      </w:r>
      <w:r w:rsidR="00743DE2" w:rsidRPr="001D5112">
        <w:rPr>
          <w:rFonts w:cstheme="majorBidi"/>
        </w:rPr>
        <w:t>ostępowania</w:t>
      </w:r>
      <w:r w:rsidR="008227C1" w:rsidRPr="001D5112">
        <w:rPr>
          <w:rFonts w:cstheme="majorBidi"/>
        </w:rPr>
        <w:t xml:space="preserve"> i zawarcie Umowy</w:t>
      </w:r>
      <w:r w:rsidR="00E9232B" w:rsidRPr="001D5112">
        <w:rPr>
          <w:rFonts w:cstheme="majorBidi"/>
          <w:b/>
          <w:bCs/>
        </w:rPr>
        <w:t xml:space="preserve">, stanowiących jednocześnie ofertę na wykonanie </w:t>
      </w:r>
      <w:r w:rsidR="0046263B" w:rsidRPr="001D5112">
        <w:rPr>
          <w:rFonts w:cstheme="majorBidi"/>
          <w:b/>
          <w:bCs/>
        </w:rPr>
        <w:t xml:space="preserve">danej części </w:t>
      </w:r>
      <w:r w:rsidR="00E9232B" w:rsidRPr="001D5112">
        <w:rPr>
          <w:rFonts w:cstheme="majorBidi"/>
          <w:b/>
          <w:bCs/>
        </w:rPr>
        <w:t>przedmiotu zamówienia</w:t>
      </w:r>
      <w:r w:rsidR="00E9232B" w:rsidRPr="001D5112">
        <w:rPr>
          <w:rFonts w:cstheme="majorBidi"/>
        </w:rPr>
        <w:t xml:space="preserve"> </w:t>
      </w:r>
      <w:r w:rsidR="00743DE2" w:rsidRPr="001D5112">
        <w:rPr>
          <w:rFonts w:cstheme="majorBidi"/>
        </w:rPr>
        <w:t>(dalej: „</w:t>
      </w:r>
      <w:r w:rsidR="00743DE2" w:rsidRPr="001D5112">
        <w:rPr>
          <w:rFonts w:cstheme="majorBidi"/>
          <w:b/>
          <w:bCs/>
        </w:rPr>
        <w:t>Wniosek</w:t>
      </w:r>
      <w:r w:rsidR="00743DE2" w:rsidRPr="001D5112">
        <w:rPr>
          <w:rFonts w:cstheme="majorBidi"/>
        </w:rPr>
        <w:t>”)</w:t>
      </w:r>
      <w:r w:rsidR="003F41DA" w:rsidRPr="001D5112">
        <w:rPr>
          <w:rFonts w:cstheme="majorBidi"/>
        </w:rPr>
        <w:t>.</w:t>
      </w:r>
      <w:r w:rsidR="0004269C" w:rsidRPr="001D5112">
        <w:rPr>
          <w:rFonts w:cstheme="majorBidi"/>
        </w:rPr>
        <w:t xml:space="preserve"> </w:t>
      </w:r>
    </w:p>
    <w:p w14:paraId="59827948" w14:textId="25947D01" w:rsidR="004571C4" w:rsidRPr="001D5112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92" w:name="_Ref511660533"/>
      <w:r w:rsidRPr="001D5112">
        <w:t xml:space="preserve">Do udziału w </w:t>
      </w:r>
      <w:r w:rsidR="00586E2C" w:rsidRPr="001D5112">
        <w:t xml:space="preserve">Przedsięwzięciu </w:t>
      </w:r>
      <w:r w:rsidRPr="001D5112">
        <w:t xml:space="preserve">dopuszczone są wszystkie </w:t>
      </w:r>
      <w:r w:rsidR="00E9232B" w:rsidRPr="001D5112">
        <w:t>zainteresowane podmioty, które mają zdolność wykonania Umowy</w:t>
      </w:r>
      <w:r w:rsidR="00A747F8" w:rsidRPr="001D5112">
        <w:t xml:space="preserve"> i spełniają warunki określone w tym Regulaminie</w:t>
      </w:r>
      <w:r w:rsidR="003D1F09" w:rsidRPr="001D5112">
        <w:t xml:space="preserve"> oraz posiadają siedzibę</w:t>
      </w:r>
      <w:r w:rsidR="0038051D" w:rsidRPr="001D5112">
        <w:t xml:space="preserve"> lub miejsce zamieszkania</w:t>
      </w:r>
      <w:r w:rsidR="003D1F09" w:rsidRPr="001D5112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1D5112">
        <w:t>ej</w:t>
      </w:r>
      <w:r w:rsidR="003D1F09" w:rsidRPr="001D5112">
        <w:t xml:space="preserve"> zamówień rządowych, których stroną jest Polska lub Unia Europejska.</w:t>
      </w:r>
      <w:r w:rsidR="009316AB" w:rsidRPr="001D5112">
        <w:t xml:space="preserve"> </w:t>
      </w:r>
      <w:r w:rsidR="6FA4B80B" w:rsidRPr="001D5112">
        <w:t>Wymagania</w:t>
      </w:r>
      <w:r w:rsidR="009316AB" w:rsidRPr="001D5112">
        <w:t xml:space="preserve"> określone w </w:t>
      </w:r>
      <w:r w:rsidR="00A65A55" w:rsidRPr="001D5112">
        <w:t>Załączni</w:t>
      </w:r>
      <w:r w:rsidR="009316AB" w:rsidRPr="001D5112">
        <w:t xml:space="preserve">ku nr 1 do Regulaminu oraz Kryteria zawarte w </w:t>
      </w:r>
      <w:r w:rsidR="00A65A55" w:rsidRPr="001D5112">
        <w:t>Załączni</w:t>
      </w:r>
      <w:r w:rsidR="009316AB" w:rsidRPr="001D5112">
        <w:t>ku nr 5 do Regulaminu określają jakie kompetencje, w ramach konkurencji pomiędzy Uczestnikami Przedsięwzięcia, są preferowane.</w:t>
      </w:r>
      <w:bookmarkStart w:id="93" w:name="_Ref499632404"/>
      <w:bookmarkEnd w:id="92"/>
    </w:p>
    <w:p w14:paraId="119EA67A" w14:textId="7A00AE61" w:rsidR="00C75FB7" w:rsidRPr="001D5112" w:rsidRDefault="00E5625C" w:rsidP="003E143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 w:rsidRPr="001D5112">
        <w:t xml:space="preserve">Z zastrzeżeniem </w:t>
      </w:r>
      <w:r w:rsidR="00C75FB7" w:rsidRPr="001D5112">
        <w:t>dalszych zdań tego ustępu</w:t>
      </w:r>
      <w:r w:rsidRPr="001D5112">
        <w:t>, j</w:t>
      </w:r>
      <w:r w:rsidR="003F41DA" w:rsidRPr="001D5112">
        <w:t xml:space="preserve">eden </w:t>
      </w:r>
      <w:r w:rsidR="00BB37CD" w:rsidRPr="001D5112">
        <w:t>p</w:t>
      </w:r>
      <w:r w:rsidR="00CE3227" w:rsidRPr="001D5112">
        <w:t>odmiot</w:t>
      </w:r>
      <w:r w:rsidR="002973D0" w:rsidRPr="001D5112">
        <w:t xml:space="preserve"> (rozumiany jako osoba fizyczna, jednostka organizacyjna albo osoba prawna)</w:t>
      </w:r>
      <w:r w:rsidR="00902C6A" w:rsidRPr="001D5112">
        <w:t xml:space="preserve"> </w:t>
      </w:r>
      <w:r w:rsidR="00CE3227" w:rsidRPr="001D5112">
        <w:t xml:space="preserve">może złożyć </w:t>
      </w:r>
      <w:r w:rsidR="00CE3227" w:rsidRPr="001D5112">
        <w:rPr>
          <w:b/>
          <w:bCs/>
        </w:rPr>
        <w:t>nie więcej niż jeden Wniosek</w:t>
      </w:r>
      <w:r w:rsidR="00CE3227" w:rsidRPr="001D5112">
        <w:t xml:space="preserve">, niezależnie od tego czy składa Wniosek samodzielnie czy łącznie z </w:t>
      </w:r>
      <w:r w:rsidR="002D20AC" w:rsidRPr="001D5112">
        <w:rPr>
          <w:rFonts w:cstheme="majorBidi"/>
        </w:rPr>
        <w:t>innym podmiotem/</w:t>
      </w:r>
      <w:r w:rsidR="00CE3227" w:rsidRPr="001D5112">
        <w:t>innymi podmiotami.</w:t>
      </w:r>
      <w:r w:rsidR="003F41DA" w:rsidRPr="001D5112">
        <w:t xml:space="preserve"> Wszystkie W</w:t>
      </w:r>
      <w:r w:rsidR="00CE3227" w:rsidRPr="001D5112">
        <w:t>nioski złożone z</w:t>
      </w:r>
      <w:r w:rsidR="00902C6A" w:rsidRPr="001D5112">
        <w:t> </w:t>
      </w:r>
      <w:r w:rsidR="00CE3227" w:rsidRPr="001D5112">
        <w:t>naruszeniem zasady wskazanej w</w:t>
      </w:r>
      <w:r w:rsidR="00000DF9" w:rsidRPr="001D5112">
        <w:t> </w:t>
      </w:r>
      <w:r w:rsidR="00CE3227" w:rsidRPr="001D5112">
        <w:t>zdaniu poprzedzającym podlega</w:t>
      </w:r>
      <w:r w:rsidR="007D196B" w:rsidRPr="001D5112">
        <w:t xml:space="preserve">ją wykluczeniu </w:t>
      </w:r>
      <w:r w:rsidR="007D196B" w:rsidRPr="001D5112">
        <w:rPr>
          <w:rFonts w:cstheme="majorBidi"/>
        </w:rPr>
        <w:t>w</w:t>
      </w:r>
      <w:r w:rsidR="00902C6A" w:rsidRPr="001D5112">
        <w:rPr>
          <w:rFonts w:cstheme="majorBidi"/>
        </w:rPr>
        <w:t> </w:t>
      </w:r>
      <w:r w:rsidR="007D196B" w:rsidRPr="001D5112">
        <w:rPr>
          <w:rFonts w:cstheme="majorBidi"/>
        </w:rPr>
        <w:t>Postępowaniu</w:t>
      </w:r>
      <w:r w:rsidR="003F41DA" w:rsidRPr="001D5112">
        <w:rPr>
          <w:rFonts w:cstheme="majorBidi"/>
        </w:rPr>
        <w:t xml:space="preserve"> w ramach </w:t>
      </w:r>
      <w:r w:rsidR="00BB37CD" w:rsidRPr="001D5112">
        <w:rPr>
          <w:rFonts w:cstheme="majorBidi"/>
        </w:rPr>
        <w:t>o</w:t>
      </w:r>
      <w:r w:rsidR="003F41DA" w:rsidRPr="001D5112">
        <w:rPr>
          <w:rFonts w:cstheme="majorBidi"/>
        </w:rPr>
        <w:t xml:space="preserve">ceny </w:t>
      </w:r>
      <w:r w:rsidR="00BB37CD" w:rsidRPr="001D5112">
        <w:rPr>
          <w:rFonts w:cstheme="majorBidi"/>
        </w:rPr>
        <w:t>f</w:t>
      </w:r>
      <w:r w:rsidR="001F79F6" w:rsidRPr="001D5112">
        <w:rPr>
          <w:rFonts w:cstheme="majorBidi"/>
        </w:rPr>
        <w:t>ormalnej</w:t>
      </w:r>
      <w:r w:rsidR="007D196B" w:rsidRPr="001D5112">
        <w:rPr>
          <w:rFonts w:cstheme="majorBidi"/>
        </w:rPr>
        <w:t>.</w:t>
      </w:r>
      <w:r w:rsidR="001F018E" w:rsidRPr="001D5112">
        <w:rPr>
          <w:rFonts w:cstheme="majorBidi"/>
        </w:rPr>
        <w:t xml:space="preserve"> Dla usunięcia wątpliwości NCBR wskazuje, że</w:t>
      </w:r>
      <w:r w:rsidR="00BE3C7F" w:rsidRPr="001D5112">
        <w:rPr>
          <w:rFonts w:cstheme="majorBidi"/>
        </w:rPr>
        <w:t xml:space="preserve"> z zastrzeżeniem poniższej informacji,</w:t>
      </w:r>
      <w:r w:rsidR="004E4FAF" w:rsidRPr="001D5112">
        <w:rPr>
          <w:rFonts w:cstheme="majorBidi"/>
        </w:rPr>
        <w:t xml:space="preserve"> </w:t>
      </w:r>
      <w:r w:rsidR="00160C28" w:rsidRPr="001D5112">
        <w:rPr>
          <w:rFonts w:cstheme="majorBidi"/>
        </w:rPr>
        <w:t>jed</w:t>
      </w:r>
      <w:r w:rsidR="00467E0B" w:rsidRPr="001D5112">
        <w:rPr>
          <w:rFonts w:cstheme="majorBidi"/>
        </w:rPr>
        <w:t>en</w:t>
      </w:r>
      <w:r w:rsidR="00160C28" w:rsidRPr="001D5112">
        <w:rPr>
          <w:rFonts w:cstheme="majorBidi"/>
        </w:rPr>
        <w:t xml:space="preserve"> </w:t>
      </w:r>
      <w:r w:rsidR="00467E0B" w:rsidRPr="001D5112">
        <w:rPr>
          <w:rFonts w:cstheme="majorBidi"/>
        </w:rPr>
        <w:t xml:space="preserve">podmiot </w:t>
      </w:r>
      <w:r w:rsidR="00160C28" w:rsidRPr="001D5112">
        <w:rPr>
          <w:rFonts w:cstheme="majorBidi"/>
        </w:rPr>
        <w:t xml:space="preserve">nie może </w:t>
      </w:r>
      <w:r w:rsidR="00975837" w:rsidRPr="001D5112">
        <w:rPr>
          <w:rFonts w:cstheme="majorBidi"/>
        </w:rPr>
        <w:t>być</w:t>
      </w:r>
      <w:r w:rsidR="00720F2C" w:rsidRPr="001D5112">
        <w:rPr>
          <w:rFonts w:cstheme="majorBidi"/>
        </w:rPr>
        <w:t xml:space="preserve"> </w:t>
      </w:r>
      <w:r w:rsidR="00BE3C7F" w:rsidRPr="001D5112">
        <w:t>wskazany jako Wnioskodawca lub podmiot współtworzący Wnioskodawcę w więcej niż jednym Wniosku</w:t>
      </w:r>
      <w:r w:rsidR="00181247" w:rsidRPr="001D5112">
        <w:rPr>
          <w:rFonts w:cstheme="majorBidi"/>
        </w:rPr>
        <w:t xml:space="preserve">. W przypadku naruszenia zasady wskazanej w </w:t>
      </w:r>
      <w:r w:rsidR="004570B3" w:rsidRPr="001D5112">
        <w:rPr>
          <w:rFonts w:cstheme="majorBidi"/>
        </w:rPr>
        <w:t>niniejszym ustępie</w:t>
      </w:r>
      <w:r w:rsidR="00181247" w:rsidRPr="001D5112">
        <w:rPr>
          <w:rFonts w:cstheme="majorBidi"/>
        </w:rPr>
        <w:t xml:space="preserve">, wykluczeniu podlegają wszyscy Wnioskodawcy </w:t>
      </w:r>
      <w:r w:rsidR="002878AF" w:rsidRPr="001D5112">
        <w:rPr>
          <w:rFonts w:cstheme="majorBidi"/>
        </w:rPr>
        <w:t xml:space="preserve">objęci </w:t>
      </w:r>
      <w:r w:rsidR="00181247" w:rsidRPr="001D5112">
        <w:rPr>
          <w:rFonts w:cstheme="majorBidi"/>
        </w:rPr>
        <w:t>naruszeniem</w:t>
      </w:r>
      <w:r w:rsidRPr="001D5112">
        <w:rPr>
          <w:rFonts w:cstheme="majorBidi"/>
        </w:rPr>
        <w:t>.</w:t>
      </w:r>
      <w:r w:rsidR="00770480" w:rsidRPr="001D5112">
        <w:rPr>
          <w:rFonts w:cstheme="majorBidi"/>
        </w:rPr>
        <w:t xml:space="preserve"> </w:t>
      </w:r>
      <w:bookmarkStart w:id="94" w:name="_Hlk499483384"/>
      <w:bookmarkStart w:id="95" w:name="_Hlk53784238"/>
      <w:bookmarkStart w:id="96" w:name="_Ref53586949"/>
      <w:bookmarkStart w:id="97" w:name="_Hlk53784248"/>
      <w:bookmarkEnd w:id="94"/>
      <w:bookmarkEnd w:id="95"/>
      <w:bookmarkEnd w:id="96"/>
      <w:bookmarkEnd w:id="93"/>
      <w:r w:rsidR="00231070" w:rsidRPr="001D5112">
        <w:rPr>
          <w:rFonts w:cstheme="majorBidi"/>
        </w:rPr>
        <w:t>Przez wzgląd na</w:t>
      </w:r>
      <w:r w:rsidR="00A251D5">
        <w:rPr>
          <w:rFonts w:cstheme="majorBidi"/>
        </w:rPr>
        <w:t xml:space="preserve"> dążenie do</w:t>
      </w:r>
      <w:r w:rsidR="00231070" w:rsidRPr="001D5112">
        <w:rPr>
          <w:rFonts w:cstheme="majorBidi"/>
        </w:rPr>
        <w:t xml:space="preserve"> zwiększeni</w:t>
      </w:r>
      <w:r w:rsidR="00A251D5">
        <w:rPr>
          <w:rFonts w:cstheme="majorBidi"/>
        </w:rPr>
        <w:t>a</w:t>
      </w:r>
      <w:r w:rsidR="00231070" w:rsidRPr="001D5112">
        <w:rPr>
          <w:rFonts w:cstheme="majorBidi"/>
        </w:rPr>
        <w:t xml:space="preserve"> konkurencji, uwzględniając zasady dot. grup kapitałowych jako punkt odniesienia, Zamawiający w</w:t>
      </w:r>
      <w:r w:rsidR="00C75FB7" w:rsidRPr="001D5112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</w:t>
      </w:r>
      <w:r w:rsidR="00231070" w:rsidRPr="001D5112">
        <w:rPr>
          <w:rFonts w:cstheme="majorBidi"/>
        </w:rPr>
        <w:t xml:space="preserve">uznaje za </w:t>
      </w:r>
      <w:r w:rsidR="00C75FB7" w:rsidRPr="001D5112">
        <w:rPr>
          <w:rFonts w:cstheme="majorBidi"/>
        </w:rPr>
        <w:t xml:space="preserve">dopuszczalne, aby taka uczelnia była wskazana jako Wnioskodawca lub podmiot współtworzący Wnioskodawcę w nie więcej niż </w:t>
      </w:r>
      <w:r w:rsidR="00C75FB7" w:rsidRPr="001D5112">
        <w:rPr>
          <w:rFonts w:cstheme="majorBidi"/>
          <w:b/>
        </w:rPr>
        <w:t>dwóch</w:t>
      </w:r>
      <w:r w:rsidR="00C75FB7" w:rsidRPr="001D5112">
        <w:rPr>
          <w:rFonts w:cstheme="majorBidi"/>
        </w:rPr>
        <w:t xml:space="preserve"> Wnioskach, pod warunkiem, że:</w:t>
      </w:r>
    </w:p>
    <w:p w14:paraId="0E654C0C" w14:textId="77777777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t>zgłoszone w ramach odrębnych Wniosków Zespoły Projektowe składają się z różnych osób,</w:t>
      </w:r>
    </w:p>
    <w:p w14:paraId="5F2324E6" w14:textId="77777777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624B82C4" w14:textId="77777777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05E472AC" w14:textId="0B9A6C1A" w:rsidR="00C75FB7" w:rsidRPr="001D5112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D5112">
        <w:rPr>
          <w:rFonts w:eastAsiaTheme="majorBidi" w:cstheme="minorHAnsi"/>
        </w:rPr>
        <w:lastRenderedPageBreak/>
        <w:t>Wnioskodawcy, w skład których wchodzi taka uczelnia, powezmą dodatkowe zobowiązania określone w ART. 6 §2</w:t>
      </w:r>
      <w:r w:rsidR="007E3648" w:rsidRPr="001D5112">
        <w:rPr>
          <w:rFonts w:eastAsiaTheme="majorBidi" w:cstheme="minorHAnsi"/>
        </w:rPr>
        <w:t xml:space="preserve">, pkt ostatni </w:t>
      </w:r>
      <w:r w:rsidRPr="001D5112">
        <w:rPr>
          <w:rFonts w:eastAsiaTheme="majorBidi" w:cstheme="minorHAnsi"/>
        </w:rPr>
        <w:t>wzoru Umowy.</w:t>
      </w:r>
    </w:p>
    <w:p w14:paraId="4C60F19E" w14:textId="5A5D6B97" w:rsidR="009D03CE" w:rsidRPr="001D5112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8" w:name="_Ref52629309"/>
      <w:bookmarkEnd w:id="97"/>
      <w:r w:rsidRPr="001D5112">
        <w:rPr>
          <w:rFonts w:cstheme="majorBidi"/>
        </w:rPr>
        <w:t xml:space="preserve">Wnioskodawcy mogą uczestniczyć w </w:t>
      </w:r>
      <w:r w:rsidR="00586E2C" w:rsidRPr="001D5112">
        <w:rPr>
          <w:rFonts w:cstheme="majorBidi"/>
        </w:rPr>
        <w:t xml:space="preserve">Przedsięwzięciu </w:t>
      </w:r>
      <w:r w:rsidR="008C0349" w:rsidRPr="001D5112">
        <w:rPr>
          <w:rFonts w:cstheme="majorBidi"/>
        </w:rPr>
        <w:t>zarówno samodzielnie jak i wspólnie z</w:t>
      </w:r>
      <w:r w:rsidR="005068B7" w:rsidRPr="001D5112">
        <w:rPr>
          <w:rFonts w:cstheme="majorBidi"/>
        </w:rPr>
        <w:t> </w:t>
      </w:r>
      <w:r w:rsidR="008C0349" w:rsidRPr="001D5112">
        <w:rPr>
          <w:rFonts w:cstheme="majorBidi"/>
        </w:rPr>
        <w:t>innymi podmiotami</w:t>
      </w:r>
      <w:r w:rsidR="009D03CE" w:rsidRPr="001D5112">
        <w:rPr>
          <w:rFonts w:cstheme="majorBidi"/>
        </w:rPr>
        <w:t>, przy czym:</w:t>
      </w:r>
      <w:bookmarkEnd w:id="98"/>
    </w:p>
    <w:p w14:paraId="0B5B7855" w14:textId="002CD2C4" w:rsidR="00BB3634" w:rsidRPr="001D5112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w przypadku </w:t>
      </w:r>
      <w:r w:rsidR="00F22079" w:rsidRPr="001D5112">
        <w:rPr>
          <w:rFonts w:cstheme="majorBidi"/>
        </w:rPr>
        <w:t>W</w:t>
      </w:r>
      <w:r w:rsidR="007803D1" w:rsidRPr="001D5112">
        <w:rPr>
          <w:rFonts w:cstheme="majorBidi"/>
        </w:rPr>
        <w:t>niosku złożon</w:t>
      </w:r>
      <w:r w:rsidRPr="001D5112">
        <w:rPr>
          <w:rFonts w:cstheme="majorBidi"/>
        </w:rPr>
        <w:t>ego</w:t>
      </w:r>
      <w:r w:rsidR="007803D1" w:rsidRPr="001D5112">
        <w:rPr>
          <w:rFonts w:cstheme="majorBidi"/>
        </w:rPr>
        <w:t xml:space="preserve"> przez kilka podmiotów, są oni traktowani jako jeden Wnioskodawca, co oznacza</w:t>
      </w:r>
      <w:r w:rsidR="0004269C" w:rsidRPr="001D5112">
        <w:rPr>
          <w:rFonts w:cstheme="majorBidi"/>
        </w:rPr>
        <w:t xml:space="preserve"> m.in.</w:t>
      </w:r>
      <w:r w:rsidR="007803D1" w:rsidRPr="001D5112">
        <w:rPr>
          <w:rFonts w:cstheme="majorBidi"/>
        </w:rPr>
        <w:t xml:space="preserve">, że mogą sumować swój potencjał na potrzeby </w:t>
      </w:r>
      <w:r w:rsidR="005CF5CF" w:rsidRPr="001D5112">
        <w:rPr>
          <w:rFonts w:cstheme="majorBidi"/>
        </w:rPr>
        <w:t>Wymagań</w:t>
      </w:r>
      <w:r w:rsidR="007803D1" w:rsidRPr="001D5112">
        <w:rPr>
          <w:rFonts w:cstheme="majorBidi"/>
        </w:rPr>
        <w:t xml:space="preserve"> </w:t>
      </w:r>
      <w:r w:rsidR="00390FB3" w:rsidRPr="001D5112">
        <w:rPr>
          <w:rFonts w:cstheme="majorBidi"/>
        </w:rPr>
        <w:t>Przedsięwzięcia</w:t>
      </w:r>
      <w:r w:rsidR="00395C4C" w:rsidRPr="001D5112">
        <w:rPr>
          <w:rFonts w:cstheme="majorBidi"/>
        </w:rPr>
        <w:t xml:space="preserve"> i odpowiadają solidarnie względem NCBR</w:t>
      </w:r>
      <w:r w:rsidR="00A655DA" w:rsidRPr="001D5112">
        <w:rPr>
          <w:rFonts w:cstheme="majorBidi"/>
        </w:rPr>
        <w:t>, zarówno na etapie Postępowania jak i wykonania Umowy</w:t>
      </w:r>
      <w:r w:rsidR="00B115AC" w:rsidRPr="001D5112">
        <w:rPr>
          <w:rFonts w:cstheme="majorBidi"/>
        </w:rPr>
        <w:t xml:space="preserve">, </w:t>
      </w:r>
      <w:r w:rsidR="00BB3634" w:rsidRPr="001D5112">
        <w:rPr>
          <w:rFonts w:cstheme="majorBidi"/>
        </w:rPr>
        <w:t>z zastrzeżeniem punktu kolejnego,</w:t>
      </w:r>
    </w:p>
    <w:p w14:paraId="52249D0A" w14:textId="59CEDA9F" w:rsidR="009D03CE" w:rsidRPr="001D5112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w zakresie </w:t>
      </w:r>
      <w:r w:rsidR="00B115AC" w:rsidRPr="001D5112">
        <w:rPr>
          <w:rFonts w:cstheme="majorBidi"/>
        </w:rPr>
        <w:t xml:space="preserve">podstaw wykluczenia ocenie, ze skutkiem dla wszystkich podmiotów tworzących wspólnie Wnioskodawcę, podlega </w:t>
      </w:r>
      <w:r w:rsidRPr="001D5112">
        <w:rPr>
          <w:rFonts w:cstheme="majorBidi"/>
        </w:rPr>
        <w:t xml:space="preserve">z osobna </w:t>
      </w:r>
      <w:r w:rsidR="00B115AC" w:rsidRPr="001D5112">
        <w:rPr>
          <w:rFonts w:cstheme="majorBidi"/>
        </w:rPr>
        <w:t xml:space="preserve">każdy </w:t>
      </w:r>
      <w:r w:rsidRPr="001D5112">
        <w:rPr>
          <w:rFonts w:cstheme="majorBidi"/>
        </w:rPr>
        <w:t xml:space="preserve">wskazany we Wniosku </w:t>
      </w:r>
      <w:r w:rsidR="00B115AC" w:rsidRPr="001D5112">
        <w:rPr>
          <w:rFonts w:cstheme="majorBidi"/>
        </w:rPr>
        <w:t>podmiot</w:t>
      </w:r>
      <w:r w:rsidR="00586FAC" w:rsidRPr="001D5112">
        <w:rPr>
          <w:rFonts w:cstheme="majorBidi"/>
        </w:rPr>
        <w:t xml:space="preserve"> wchodzący w skład Wnioskodawcy</w:t>
      </w:r>
      <w:r w:rsidR="009D03CE" w:rsidRPr="001D5112">
        <w:rPr>
          <w:rFonts w:cstheme="majorBidi"/>
        </w:rPr>
        <w:t>,</w:t>
      </w:r>
      <w:r w:rsidR="00181247" w:rsidRPr="001D5112">
        <w:rPr>
          <w:rFonts w:cstheme="majorBidi"/>
        </w:rPr>
        <w:t xml:space="preserve"> </w:t>
      </w:r>
      <w:bookmarkStart w:id="99" w:name="_Hlk53784313"/>
      <w:r w:rsidR="00181247" w:rsidRPr="001D5112">
        <w:rPr>
          <w:rFonts w:cstheme="majorBidi"/>
        </w:rPr>
        <w:t>w tym w zakresie naruszenia zasady wskazanej w ust.</w:t>
      </w:r>
      <w:r w:rsidR="00691CBD">
        <w:rPr>
          <w:rFonts w:cstheme="majorBidi"/>
        </w:rPr>
        <w:t xml:space="preserve"> 3</w:t>
      </w:r>
      <w:bookmarkEnd w:id="99"/>
      <w:r w:rsidR="00181247" w:rsidRPr="001D5112">
        <w:rPr>
          <w:rFonts w:cstheme="majorBidi"/>
        </w:rPr>
        <w:t>,</w:t>
      </w:r>
    </w:p>
    <w:p w14:paraId="2CCD81A8" w14:textId="77777777" w:rsidR="009D03CE" w:rsidRPr="001D5112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>z</w:t>
      </w:r>
      <w:r w:rsidR="005F5ADA" w:rsidRPr="001D5112">
        <w:rPr>
          <w:rFonts w:cstheme="majorBidi"/>
        </w:rPr>
        <w:t>asady współpracy pomiędzy tymi podmiotami muszą być uregulowane pisemną umową</w:t>
      </w:r>
      <w:r w:rsidR="008227C1" w:rsidRPr="001D5112">
        <w:rPr>
          <w:rFonts w:cstheme="majorBidi"/>
        </w:rPr>
        <w:t xml:space="preserve"> (np. umową konsorcjum)</w:t>
      </w:r>
      <w:r w:rsidR="005F5ADA" w:rsidRPr="001D5112">
        <w:rPr>
          <w:rFonts w:cstheme="majorBidi"/>
        </w:rPr>
        <w:t xml:space="preserve">, która </w:t>
      </w:r>
      <w:r w:rsidR="005720EA" w:rsidRPr="001D5112">
        <w:rPr>
          <w:rFonts w:cstheme="majorBidi"/>
        </w:rPr>
        <w:t>musi</w:t>
      </w:r>
      <w:r w:rsidR="005F5ADA" w:rsidRPr="001D5112">
        <w:rPr>
          <w:rFonts w:cstheme="majorBidi"/>
        </w:rPr>
        <w:t xml:space="preserve"> zostać przedstawiona NCBR wraz z </w:t>
      </w:r>
      <w:r w:rsidR="00EC276F" w:rsidRPr="001D5112">
        <w:rPr>
          <w:rFonts w:cstheme="majorBidi"/>
        </w:rPr>
        <w:t>W</w:t>
      </w:r>
      <w:r w:rsidR="005F5ADA" w:rsidRPr="001D5112">
        <w:rPr>
          <w:rFonts w:cstheme="majorBidi"/>
        </w:rPr>
        <w:t>nioskiem</w:t>
      </w:r>
      <w:r w:rsidRPr="001D5112">
        <w:rPr>
          <w:rFonts w:cstheme="majorBidi"/>
        </w:rPr>
        <w:t>,</w:t>
      </w:r>
    </w:p>
    <w:p w14:paraId="4DCB6E24" w14:textId="0879455F" w:rsidR="00FD540A" w:rsidRPr="001D5112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>z</w:t>
      </w:r>
      <w:r w:rsidR="00FD540A" w:rsidRPr="001D5112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1D5112">
        <w:rPr>
          <w:rFonts w:cstheme="majorBidi"/>
        </w:rPr>
        <w:t xml:space="preserve">z </w:t>
      </w:r>
      <w:r w:rsidR="00FD540A" w:rsidRPr="001D5112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1D5112">
        <w:rPr>
          <w:rFonts w:cstheme="majorBidi"/>
        </w:rPr>
        <w:t>postanowieniami Umowy</w:t>
      </w:r>
      <w:r w:rsidR="00FD540A" w:rsidRPr="001D5112">
        <w:rPr>
          <w:rFonts w:cstheme="majorBidi"/>
        </w:rPr>
        <w:t>.</w:t>
      </w:r>
    </w:p>
    <w:p w14:paraId="46DEEC47" w14:textId="4FD4CDE7" w:rsidR="00CE0B02" w:rsidRPr="001D5112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 w:rsidRPr="001D5112"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1D5112">
        <w:t>U</w:t>
      </w:r>
      <w:r w:rsidRPr="001D5112">
        <w:t>mowy. Pełnomocnictwo musi mieć formę pisemną</w:t>
      </w:r>
      <w:r w:rsidR="00975837" w:rsidRPr="001D5112">
        <w:t xml:space="preserve"> lub mieć formę</w:t>
      </w:r>
      <w:r w:rsidR="009D03CE" w:rsidRPr="001D5112">
        <w:t xml:space="preserve"> elektroniczną z kwalifikowanym podpisem elektronicznym</w:t>
      </w:r>
      <w:r w:rsidR="7F0BEDE2" w:rsidRPr="001D5112">
        <w:t xml:space="preserve"> i być podpisane przez osobę/osoby udzielające pełnomocnictwa w jednakowej formie (papierowo albo elektronicznie)</w:t>
      </w:r>
      <w:r w:rsidRPr="001D5112">
        <w:t>.</w:t>
      </w:r>
    </w:p>
    <w:p w14:paraId="5CB8EDFA" w14:textId="198AD3CD" w:rsidR="00B22E9C" w:rsidRPr="001D5112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1D5112">
        <w:rPr>
          <w:rFonts w:cstheme="majorBidi"/>
        </w:rPr>
        <w:t xml:space="preserve"> Jeżeli Wnioskodawca powołuje się na zasoby podmiotu trzeciego zgodnie z pkt 2.1 ust. 4 powyżej</w:t>
      </w:r>
      <w:r w:rsidR="00096C00" w:rsidRPr="001D5112">
        <w:rPr>
          <w:rFonts w:cstheme="majorBidi"/>
        </w:rPr>
        <w:t>,</w:t>
      </w:r>
      <w:r w:rsidR="00FD540A" w:rsidRPr="001D5112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1D5112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00" w:name="_Hlk512575317"/>
      <w:r w:rsidRPr="001D5112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100"/>
    <w:p w14:paraId="778ABFA5" w14:textId="77777777" w:rsidR="005F3D54" w:rsidRPr="001D5112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1D5112" w:rsidRDefault="005F3D54" w:rsidP="00742F06">
      <w:pPr>
        <w:pStyle w:val="Nagwek2"/>
      </w:pPr>
      <w:bookmarkStart w:id="101" w:name="_Ref52542639"/>
      <w:bookmarkStart w:id="102" w:name="_Toc53762096"/>
      <w:bookmarkStart w:id="103" w:name="_Toc69201427"/>
      <w:bookmarkStart w:id="104" w:name="_Toc70262452"/>
      <w:bookmarkStart w:id="105" w:name="_Toc72275031"/>
      <w:bookmarkStart w:id="106" w:name="_Toc70488223"/>
      <w:r w:rsidRPr="001D5112">
        <w:t>Podstawy wykluczenia</w:t>
      </w:r>
      <w:bookmarkEnd w:id="101"/>
      <w:bookmarkEnd w:id="102"/>
      <w:bookmarkEnd w:id="103"/>
      <w:bookmarkEnd w:id="104"/>
      <w:bookmarkEnd w:id="105"/>
      <w:bookmarkEnd w:id="106"/>
    </w:p>
    <w:p w14:paraId="3D8E8682" w14:textId="1BEE4129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7" w:name="_Ref511644867"/>
      <w:r w:rsidRPr="001D5112">
        <w:rPr>
          <w:rFonts w:cstheme="majorHAnsi"/>
        </w:rPr>
        <w:t>Wykluczeniu z udziału w Postępowaniu podlega Wnioskodawca:</w:t>
      </w:r>
      <w:bookmarkEnd w:id="107"/>
    </w:p>
    <w:p w14:paraId="1FCAF847" w14:textId="61AE16ED" w:rsidR="00CE3227" w:rsidRPr="001D5112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8" w:name="_Ref511644963"/>
      <w:r w:rsidRPr="001D5112">
        <w:rPr>
          <w:rFonts w:cstheme="majorHAnsi"/>
        </w:rPr>
        <w:t xml:space="preserve">który złożył </w:t>
      </w:r>
      <w:r w:rsidR="00B53867" w:rsidRPr="001D5112">
        <w:rPr>
          <w:rFonts w:cstheme="majorHAnsi"/>
        </w:rPr>
        <w:t xml:space="preserve">więcej niż jeden </w:t>
      </w:r>
      <w:r w:rsidR="00EE34F3" w:rsidRPr="001D5112">
        <w:rPr>
          <w:rFonts w:cstheme="majorHAnsi"/>
        </w:rPr>
        <w:t>W</w:t>
      </w:r>
      <w:r w:rsidR="00B53867" w:rsidRPr="001D5112">
        <w:rPr>
          <w:rFonts w:cstheme="majorHAnsi"/>
        </w:rPr>
        <w:t>niosek</w:t>
      </w:r>
      <w:r w:rsidRPr="001D5112">
        <w:rPr>
          <w:rFonts w:cstheme="majorHAnsi"/>
        </w:rPr>
        <w:t xml:space="preserve">, z naruszeniem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_Ref511657198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2.1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ust. </w:t>
      </w:r>
      <w:r w:rsidR="008227C1" w:rsidRPr="001D5112">
        <w:rPr>
          <w:rFonts w:cstheme="majorHAnsi"/>
        </w:rPr>
        <w:t xml:space="preserve">3 </w:t>
      </w:r>
      <w:r w:rsidRPr="001D5112">
        <w:rPr>
          <w:rFonts w:cstheme="majorHAnsi"/>
        </w:rPr>
        <w:t>powyżej,</w:t>
      </w:r>
    </w:p>
    <w:p w14:paraId="722E44F6" w14:textId="3FDEB9F4" w:rsidR="00990CE5" w:rsidRPr="001D5112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mający siedzibę lub miejsce zamieszkania w państwie </w:t>
      </w:r>
      <w:r w:rsidR="007F4DB2" w:rsidRPr="001D5112">
        <w:rPr>
          <w:rFonts w:cstheme="majorHAnsi"/>
          <w:b/>
          <w:bCs/>
        </w:rPr>
        <w:t>niebędącym</w:t>
      </w:r>
      <w:r w:rsidRPr="001D5112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9" w:name="_Ref511941705"/>
      <w:r w:rsidRPr="001D5112">
        <w:rPr>
          <w:rFonts w:cstheme="majorHAnsi"/>
        </w:rPr>
        <w:t>będący osobą fizyczną, którego prawomocnie skazano za przestępstwo:</w:t>
      </w:r>
      <w:bookmarkEnd w:id="108"/>
      <w:bookmarkEnd w:id="109"/>
    </w:p>
    <w:p w14:paraId="4490F1F7" w14:textId="6279445D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110" w:name="_Ref511644886"/>
      <w:r w:rsidRPr="001D5112">
        <w:rPr>
          <w:rFonts w:cstheme="majorBidi"/>
        </w:rPr>
        <w:lastRenderedPageBreak/>
        <w:t>o którym mowa w art. 165a, art. 181-188, art. 189a, art. 218-221, art. 228-230a, art. 250a, art. 258 lub art. 270-309 ustawy z dnia 6 czerwca 1997 r. - Kodeks karny (</w:t>
      </w:r>
      <w:r w:rsidR="00467E0B" w:rsidRPr="001D5112">
        <w:rPr>
          <w:rFonts w:cstheme="majorBidi"/>
        </w:rPr>
        <w:t xml:space="preserve">t.j. </w:t>
      </w:r>
      <w:r w:rsidRPr="001D5112">
        <w:rPr>
          <w:rFonts w:cstheme="majorBidi"/>
        </w:rPr>
        <w:t>Dz. U. z 20</w:t>
      </w:r>
      <w:r w:rsidR="00E9235D" w:rsidRPr="001D5112">
        <w:rPr>
          <w:rFonts w:cstheme="majorBidi"/>
        </w:rPr>
        <w:t>20</w:t>
      </w:r>
      <w:r w:rsidRPr="001D5112">
        <w:rPr>
          <w:rFonts w:cstheme="majorBidi"/>
        </w:rPr>
        <w:t xml:space="preserve"> r. poz. </w:t>
      </w:r>
      <w:r w:rsidR="00B931A9" w:rsidRPr="001D5112">
        <w:rPr>
          <w:rFonts w:cstheme="majorBidi"/>
        </w:rPr>
        <w:t>1</w:t>
      </w:r>
      <w:r w:rsidR="00E9235D" w:rsidRPr="001D5112">
        <w:rPr>
          <w:rFonts w:cstheme="majorBidi"/>
        </w:rPr>
        <w:t>444</w:t>
      </w:r>
      <w:r w:rsidRPr="001D5112">
        <w:rPr>
          <w:rFonts w:cstheme="majorBidi"/>
        </w:rPr>
        <w:t>, z</w:t>
      </w:r>
      <w:r w:rsidR="00534D77" w:rsidRPr="001D5112">
        <w:rPr>
          <w:rFonts w:cstheme="majorBidi"/>
        </w:rPr>
        <w:t>e</w:t>
      </w:r>
      <w:r w:rsidRPr="001D5112">
        <w:rPr>
          <w:rFonts w:cstheme="majorBidi"/>
        </w:rPr>
        <w:t xml:space="preserve"> zm.),</w:t>
      </w:r>
      <w:bookmarkEnd w:id="110"/>
    </w:p>
    <w:p w14:paraId="079F75BD" w14:textId="77777777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1D5112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11" w:name="_Ref511644888"/>
      <w:r w:rsidRPr="001D5112">
        <w:rPr>
          <w:rFonts w:cstheme="majorHAnsi"/>
        </w:rPr>
        <w:t>skarbowe,</w:t>
      </w:r>
      <w:bookmarkEnd w:id="111"/>
    </w:p>
    <w:p w14:paraId="0F96A538" w14:textId="2297E23C" w:rsidR="00B22E9C" w:rsidRPr="001D5112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12" w:name="_Ref511645061"/>
      <w:r w:rsidRPr="001D5112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1D5112">
        <w:rPr>
          <w:rFonts w:cstheme="majorHAnsi"/>
        </w:rPr>
        <w:t xml:space="preserve">z 2012 r. </w:t>
      </w:r>
      <w:r w:rsidRPr="001D5112">
        <w:rPr>
          <w:rFonts w:cstheme="majorHAnsi"/>
        </w:rPr>
        <w:t>poz. 769);</w:t>
      </w:r>
      <w:bookmarkEnd w:id="112"/>
    </w:p>
    <w:p w14:paraId="214D0EAB" w14:textId="42D1D32D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3" w:name="_Ref511644953"/>
      <w:r w:rsidRPr="001D5112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1D5112">
        <w:rPr>
          <w:rFonts w:cstheme="majorHAnsi"/>
        </w:rPr>
        <w:fldChar w:fldCharType="begin"/>
      </w:r>
      <w:r w:rsidR="00B202A3" w:rsidRPr="001D5112">
        <w:rPr>
          <w:rFonts w:cstheme="majorHAnsi"/>
        </w:rPr>
        <w:instrText xml:space="preserve"> REF _Ref511941705 \r \h </w:instrText>
      </w:r>
      <w:r w:rsidR="00A64121" w:rsidRPr="001D5112">
        <w:rPr>
          <w:rFonts w:cstheme="majorHAnsi"/>
        </w:rPr>
        <w:instrText xml:space="preserve"> \* MERGEFORMAT </w:instrText>
      </w:r>
      <w:r w:rsidR="00B202A3" w:rsidRPr="001D5112">
        <w:rPr>
          <w:rFonts w:cstheme="majorHAnsi"/>
        </w:rPr>
      </w:r>
      <w:r w:rsidR="00B202A3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B202A3" w:rsidRPr="001D5112">
        <w:rPr>
          <w:rFonts w:cstheme="majorHAnsi"/>
        </w:rPr>
        <w:fldChar w:fldCharType="end"/>
      </w:r>
      <w:r w:rsidRPr="001D5112">
        <w:rPr>
          <w:rFonts w:cstheme="majorHAnsi"/>
        </w:rPr>
        <w:t>;</w:t>
      </w:r>
      <w:bookmarkEnd w:id="113"/>
    </w:p>
    <w:p w14:paraId="243867E0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4" w:name="_Ref511211770"/>
      <w:r w:rsidRPr="001D5112">
        <w:rPr>
          <w:rFonts w:cstheme="majorHAnsi"/>
        </w:rPr>
        <w:t>wobec którego wydano prawomocny wyrok sądu lub ostateczną decyzję administracyjną o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14"/>
    </w:p>
    <w:p w14:paraId="22F5C73B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5" w:name="_Ref511645392"/>
      <w:r w:rsidRPr="001D5112">
        <w:rPr>
          <w:rFonts w:cstheme="majorHAnsi"/>
        </w:rPr>
        <w:t xml:space="preserve">który brał udział w przygotowaniu </w:t>
      </w:r>
      <w:r w:rsidR="003754C4" w:rsidRPr="001D5112">
        <w:rPr>
          <w:rFonts w:cstheme="majorHAnsi"/>
        </w:rPr>
        <w:t>P</w:t>
      </w:r>
      <w:r w:rsidR="003F41DA" w:rsidRPr="001D5112">
        <w:rPr>
          <w:rFonts w:cstheme="majorHAnsi"/>
        </w:rPr>
        <w:t>ostępowania o u</w:t>
      </w:r>
      <w:r w:rsidRPr="001D5112">
        <w:rPr>
          <w:rFonts w:cstheme="majorHAnsi"/>
        </w:rPr>
        <w:t xml:space="preserve">dzielenie zamówienia </w:t>
      </w:r>
      <w:r w:rsidR="00914CB6" w:rsidRPr="001D5112">
        <w:rPr>
          <w:rFonts w:cstheme="majorHAnsi"/>
        </w:rPr>
        <w:t xml:space="preserve">w trybie PCP </w:t>
      </w:r>
      <w:r w:rsidR="003754C4" w:rsidRPr="001D5112">
        <w:rPr>
          <w:rFonts w:cstheme="majorHAnsi"/>
        </w:rPr>
        <w:t>objęte</w:t>
      </w:r>
      <w:r w:rsidR="00CB58BD" w:rsidRPr="001D5112">
        <w:rPr>
          <w:rFonts w:cstheme="majorHAnsi"/>
        </w:rPr>
        <w:t>go</w:t>
      </w:r>
      <w:r w:rsidR="003754C4" w:rsidRPr="001D5112">
        <w:rPr>
          <w:rFonts w:cstheme="majorHAnsi"/>
        </w:rPr>
        <w:t xml:space="preserve"> </w:t>
      </w:r>
      <w:r w:rsidR="00586E2C" w:rsidRPr="001D5112">
        <w:rPr>
          <w:rFonts w:cstheme="majorHAnsi"/>
        </w:rPr>
        <w:t>Przedsięwzięciem</w:t>
      </w:r>
      <w:r w:rsidR="00CB58BD" w:rsidRPr="001D5112">
        <w:rPr>
          <w:rFonts w:cstheme="majorHAnsi"/>
        </w:rPr>
        <w:t xml:space="preserve"> (z wyłączeniem udziału w dialogu technicznym poprzedzającym ogłoszenie Postępowania),</w:t>
      </w:r>
      <w:r w:rsidR="009E19B7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przygotowaniu t</w:t>
      </w:r>
      <w:r w:rsidR="009E19B7" w:rsidRPr="001D5112">
        <w:rPr>
          <w:rFonts w:cstheme="majorHAnsi"/>
        </w:rPr>
        <w:t>ego</w:t>
      </w:r>
      <w:r w:rsidR="003F41DA" w:rsidRPr="001D5112">
        <w:rPr>
          <w:rFonts w:cstheme="majorHAnsi"/>
        </w:rPr>
        <w:t xml:space="preserve"> P</w:t>
      </w:r>
      <w:r w:rsidRPr="001D5112">
        <w:rPr>
          <w:rFonts w:cstheme="majorHAnsi"/>
        </w:rPr>
        <w:t>ostępowania</w:t>
      </w:r>
      <w:r w:rsidR="00582A5F" w:rsidRPr="001D5112">
        <w:rPr>
          <w:rFonts w:cstheme="majorHAnsi"/>
        </w:rPr>
        <w:t xml:space="preserve"> </w:t>
      </w:r>
      <w:r w:rsidR="00CB58BD" w:rsidRPr="001D5112">
        <w:rPr>
          <w:rFonts w:cstheme="majorHAnsi"/>
        </w:rPr>
        <w:t>(z wyłączeniem udziału w dialogu technicznym poprzedzającym ogłoszenie Postępowania)</w:t>
      </w:r>
      <w:r w:rsidRPr="001D5112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15"/>
    </w:p>
    <w:p w14:paraId="49E8E784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6" w:name="_Ref511645251"/>
      <w:r w:rsidRPr="001D5112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16"/>
    </w:p>
    <w:p w14:paraId="07069EEE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7" w:name="_Ref511645285"/>
      <w:r w:rsidRPr="001D5112">
        <w:rPr>
          <w:rFonts w:cstheme="majorHAnsi"/>
        </w:rPr>
        <w:t>będącego podmiotem zbiorowym, wobec którego sąd orzekł zakaz ubiegania się o</w:t>
      </w:r>
      <w:r w:rsidR="00EE34F3" w:rsidRPr="001D5112">
        <w:rPr>
          <w:rFonts w:cstheme="majorHAnsi"/>
        </w:rPr>
        <w:t> </w:t>
      </w:r>
      <w:r w:rsidRPr="001D5112">
        <w:rPr>
          <w:rFonts w:cstheme="majorHAnsi"/>
        </w:rPr>
        <w:t>zamówienia publiczne na podstawie ustawy z dnia 28 października 2002 r. o</w:t>
      </w:r>
      <w:r w:rsidR="00EE34F3" w:rsidRPr="001D5112">
        <w:rPr>
          <w:rFonts w:cstheme="majorHAnsi"/>
        </w:rPr>
        <w:t> </w:t>
      </w:r>
      <w:r w:rsidRPr="001D5112">
        <w:rPr>
          <w:rFonts w:cstheme="majorHAnsi"/>
        </w:rPr>
        <w:t>odpowiedzialności podmiotów zbiorowych za czyny zabronione pod groźbą kary (</w:t>
      </w:r>
      <w:r w:rsidR="00DA3983" w:rsidRPr="001D5112">
        <w:rPr>
          <w:rFonts w:cstheme="majorHAnsi"/>
        </w:rPr>
        <w:t xml:space="preserve">t.j. </w:t>
      </w:r>
      <w:r w:rsidRPr="001D5112">
        <w:rPr>
          <w:rFonts w:cstheme="majorHAnsi"/>
        </w:rPr>
        <w:t>Dz. U. z</w:t>
      </w:r>
      <w:r w:rsidR="00EE34F3" w:rsidRPr="001D5112">
        <w:rPr>
          <w:rFonts w:cstheme="majorHAnsi"/>
        </w:rPr>
        <w:t> </w:t>
      </w:r>
      <w:r w:rsidR="00DA3983" w:rsidRPr="001D5112">
        <w:rPr>
          <w:rFonts w:cstheme="majorHAnsi"/>
        </w:rPr>
        <w:t>2020 r. poz. 358</w:t>
      </w:r>
      <w:r w:rsidRPr="001D5112">
        <w:rPr>
          <w:rFonts w:cstheme="majorHAnsi"/>
        </w:rPr>
        <w:t>);</w:t>
      </w:r>
      <w:bookmarkEnd w:id="117"/>
    </w:p>
    <w:p w14:paraId="240BBA20" w14:textId="77777777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8" w:name="_Ref511645310"/>
      <w:r w:rsidRPr="001D5112">
        <w:rPr>
          <w:rFonts w:cstheme="majorHAnsi"/>
        </w:rPr>
        <w:t>wobec którego orzeczono tytułem środka zapobiegawczego zakaz ubiegania się o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zamówienia publiczne;</w:t>
      </w:r>
      <w:bookmarkEnd w:id="118"/>
    </w:p>
    <w:p w14:paraId="70F010CC" w14:textId="23C7A621" w:rsidR="00B22E9C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9" w:name="_Ref511646143"/>
      <w:r w:rsidRPr="001D5112">
        <w:rPr>
          <w:rFonts w:cstheme="majorHAnsi"/>
        </w:rPr>
        <w:t xml:space="preserve">w </w:t>
      </w:r>
      <w:r w:rsidR="007F4DB2" w:rsidRPr="001D5112">
        <w:rPr>
          <w:rFonts w:cstheme="majorHAnsi"/>
        </w:rPr>
        <w:t>stosunku,</w:t>
      </w:r>
      <w:r w:rsidRPr="001D5112">
        <w:rPr>
          <w:rFonts w:cstheme="majorHAnsi"/>
        </w:rPr>
        <w:t xml:space="preserve"> do którego otwarto likwidację, w zatwierdzonym przez sąd układzie w</w:t>
      </w:r>
      <w:r w:rsidR="009C2115" w:rsidRPr="001D5112">
        <w:rPr>
          <w:rFonts w:cstheme="majorHAnsi"/>
        </w:rPr>
        <w:t> </w:t>
      </w:r>
      <w:r w:rsidRPr="001D5112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1D5112">
        <w:rPr>
          <w:rFonts w:cstheme="majorHAnsi"/>
        </w:rPr>
        <w:t xml:space="preserve">t.j. </w:t>
      </w:r>
      <w:r w:rsidRPr="001D5112">
        <w:rPr>
          <w:rFonts w:cstheme="majorHAnsi"/>
        </w:rPr>
        <w:t>Dz. U. z 20</w:t>
      </w:r>
      <w:r w:rsidR="008014AE" w:rsidRPr="001D5112">
        <w:rPr>
          <w:rFonts w:cstheme="majorHAnsi"/>
        </w:rPr>
        <w:t>20</w:t>
      </w:r>
      <w:r w:rsidRPr="001D5112">
        <w:rPr>
          <w:rFonts w:cstheme="majorHAnsi"/>
        </w:rPr>
        <w:t xml:space="preserve"> r. poz.</w:t>
      </w:r>
      <w:r w:rsidR="008014AE" w:rsidRPr="001D5112">
        <w:rPr>
          <w:rFonts w:cstheme="majorHAnsi"/>
        </w:rPr>
        <w:t xml:space="preserve"> 814</w:t>
      </w:r>
      <w:r w:rsidR="00B931A9" w:rsidRPr="001D5112">
        <w:rPr>
          <w:rFonts w:cstheme="majorHAnsi"/>
        </w:rPr>
        <w:t xml:space="preserve"> z</w:t>
      </w:r>
      <w:r w:rsidR="00DA3983" w:rsidRPr="001D5112">
        <w:rPr>
          <w:rFonts w:cstheme="majorHAnsi"/>
        </w:rPr>
        <w:t>e</w:t>
      </w:r>
      <w:r w:rsidR="00B931A9" w:rsidRPr="001D5112">
        <w:rPr>
          <w:rFonts w:cstheme="majorHAnsi"/>
        </w:rPr>
        <w:t xml:space="preserve"> zm.</w:t>
      </w:r>
      <w:r w:rsidRPr="001D5112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1D5112">
        <w:rPr>
          <w:rFonts w:cstheme="majorHAnsi"/>
        </w:rPr>
        <w:t>t.</w:t>
      </w:r>
      <w:r w:rsidR="00DA3983" w:rsidRPr="001D5112">
        <w:rPr>
          <w:rFonts w:cstheme="majorHAnsi"/>
        </w:rPr>
        <w:t xml:space="preserve">j. </w:t>
      </w:r>
      <w:r w:rsidRPr="001D5112">
        <w:rPr>
          <w:rFonts w:cstheme="majorHAnsi"/>
        </w:rPr>
        <w:t>Dz. U. z 20</w:t>
      </w:r>
      <w:r w:rsidR="008014AE" w:rsidRPr="001D5112">
        <w:rPr>
          <w:rFonts w:cstheme="majorHAnsi"/>
        </w:rPr>
        <w:t>20</w:t>
      </w:r>
      <w:r w:rsidRPr="001D5112">
        <w:rPr>
          <w:rFonts w:cstheme="majorHAnsi"/>
        </w:rPr>
        <w:t xml:space="preserve"> r. poz.</w:t>
      </w:r>
      <w:r w:rsidR="00000DF9" w:rsidRPr="001D5112">
        <w:rPr>
          <w:rFonts w:cstheme="majorHAnsi"/>
        </w:rPr>
        <w:t xml:space="preserve"> </w:t>
      </w:r>
      <w:r w:rsidR="008014AE" w:rsidRPr="001D5112">
        <w:rPr>
          <w:rFonts w:cstheme="majorHAnsi"/>
        </w:rPr>
        <w:t>1228</w:t>
      </w:r>
      <w:r w:rsidR="00DA3983" w:rsidRPr="001D5112">
        <w:rPr>
          <w:rFonts w:cstheme="majorHAnsi"/>
        </w:rPr>
        <w:t xml:space="preserve"> ze zm.</w:t>
      </w:r>
      <w:r w:rsidRPr="001D5112">
        <w:rPr>
          <w:rFonts w:cstheme="majorHAnsi"/>
        </w:rPr>
        <w:t>);</w:t>
      </w:r>
      <w:bookmarkEnd w:id="119"/>
    </w:p>
    <w:p w14:paraId="44C164A2" w14:textId="063CCB34" w:rsidR="002F4199" w:rsidRPr="001D5112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0" w:name="_Ref511645439"/>
      <w:r w:rsidRPr="001D5112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1D5112">
        <w:rPr>
          <w:rFonts w:cstheme="majorHAnsi"/>
        </w:rPr>
        <w:t>Z</w:t>
      </w:r>
      <w:r w:rsidRPr="001D5112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_Ref511211770 \r \h 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5)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1D5112">
        <w:rPr>
          <w:rFonts w:cstheme="majorHAnsi"/>
        </w:rPr>
        <w:t>;</w:t>
      </w:r>
    </w:p>
    <w:p w14:paraId="4A3E84E0" w14:textId="6C5F0BB1" w:rsidR="002F4199" w:rsidRPr="001D5112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>W</w:t>
      </w:r>
      <w:r w:rsidR="006E2DEB" w:rsidRPr="001D5112">
        <w:rPr>
          <w:rFonts w:cstheme="majorHAnsi"/>
        </w:rPr>
        <w:t>nioskodawców</w:t>
      </w:r>
      <w:r w:rsidR="00B931A9" w:rsidRPr="001D5112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1D5112">
        <w:rPr>
          <w:rFonts w:cstheme="majorHAnsi"/>
        </w:rPr>
        <w:t>t.</w:t>
      </w:r>
      <w:r w:rsidR="009F1AF4" w:rsidRPr="001D5112">
        <w:rPr>
          <w:rFonts w:cstheme="majorHAnsi"/>
        </w:rPr>
        <w:t>j</w:t>
      </w:r>
      <w:r w:rsidR="006E2DEB" w:rsidRPr="001D5112">
        <w:rPr>
          <w:rFonts w:cstheme="majorHAnsi"/>
        </w:rPr>
        <w:t xml:space="preserve">. </w:t>
      </w:r>
      <w:r w:rsidR="00B931A9" w:rsidRPr="001D5112">
        <w:rPr>
          <w:rFonts w:cstheme="majorHAnsi"/>
        </w:rPr>
        <w:t>Dz. U. z 20</w:t>
      </w:r>
      <w:r w:rsidR="00FD1DEE" w:rsidRPr="001D5112">
        <w:rPr>
          <w:rFonts w:cstheme="majorHAnsi"/>
        </w:rPr>
        <w:t>2</w:t>
      </w:r>
      <w:r w:rsidR="00C54446" w:rsidRPr="001D5112">
        <w:rPr>
          <w:rFonts w:cstheme="majorHAnsi"/>
        </w:rPr>
        <w:t>1</w:t>
      </w:r>
      <w:r w:rsidR="00B931A9" w:rsidRPr="001D5112">
        <w:rPr>
          <w:rFonts w:cstheme="majorHAnsi"/>
        </w:rPr>
        <w:t xml:space="preserve"> r., poz. </w:t>
      </w:r>
      <w:r w:rsidR="00C54446" w:rsidRPr="001D5112">
        <w:rPr>
          <w:rFonts w:cstheme="majorHAnsi"/>
        </w:rPr>
        <w:t>275</w:t>
      </w:r>
      <w:r w:rsidR="006E2DEB" w:rsidRPr="001D5112">
        <w:rPr>
          <w:rFonts w:cstheme="majorHAnsi"/>
        </w:rPr>
        <w:t xml:space="preserve"> ze </w:t>
      </w:r>
      <w:r w:rsidR="006E2DEB" w:rsidRPr="001D5112">
        <w:rPr>
          <w:rFonts w:cstheme="majorHAnsi"/>
        </w:rPr>
        <w:lastRenderedPageBreak/>
        <w:t>zm.</w:t>
      </w:r>
      <w:r w:rsidR="00EE34F3" w:rsidRPr="001D5112">
        <w:rPr>
          <w:rFonts w:cstheme="majorHAnsi"/>
        </w:rPr>
        <w:t>) złożyli odrębne W</w:t>
      </w:r>
      <w:r w:rsidR="00B931A9" w:rsidRPr="001D5112">
        <w:rPr>
          <w:rFonts w:cstheme="majorHAnsi"/>
        </w:rPr>
        <w:t xml:space="preserve">nioski o </w:t>
      </w:r>
      <w:r w:rsidR="006E2DEB" w:rsidRPr="001D5112">
        <w:rPr>
          <w:rFonts w:cstheme="majorHAnsi"/>
        </w:rPr>
        <w:t xml:space="preserve">przystąpienie </w:t>
      </w:r>
      <w:r w:rsidR="00B931A9" w:rsidRPr="001D5112">
        <w:rPr>
          <w:rFonts w:cstheme="majorHAnsi"/>
        </w:rPr>
        <w:t>do Postępowania, chyba, że wykażą, że istniejące między nimi powiązania nie prowa</w:t>
      </w:r>
      <w:r w:rsidR="00ED343D" w:rsidRPr="001D5112">
        <w:rPr>
          <w:rFonts w:cstheme="majorHAnsi"/>
        </w:rPr>
        <w:t>dzą do zakłócenia konkurencji w </w:t>
      </w:r>
      <w:r w:rsidR="00B931A9" w:rsidRPr="001D5112">
        <w:rPr>
          <w:rFonts w:cstheme="majorHAnsi"/>
        </w:rPr>
        <w:t>Postępowaniu.</w:t>
      </w:r>
      <w:bookmarkEnd w:id="120"/>
    </w:p>
    <w:p w14:paraId="5B7C6009" w14:textId="77777777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>Wykluczenie Wnioskodawcy następuje:</w:t>
      </w:r>
    </w:p>
    <w:p w14:paraId="4D7D313B" w14:textId="3261976E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przypadkach, o których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_Ref511644886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a)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-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_Ref511644888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c)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oraz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_Ref511644953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4)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gdy osoba, o której mowa w tych przepisach została skazana za przestępstwo wymienione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_Ref511644886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a)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-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_Ref511644888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c)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1D5112">
        <w:rPr>
          <w:rFonts w:cstheme="majorHAnsi"/>
        </w:rPr>
        <w:t>w przypadkach, o których mowa:</w:t>
      </w:r>
    </w:p>
    <w:p w14:paraId="7C9A81E7" w14:textId="4E76D2E5" w:rsidR="00B22E9C" w:rsidRPr="001D5112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1D5112">
        <w:rPr>
          <w:rFonts w:cstheme="majorHAnsi"/>
        </w:rPr>
        <w:t>w</w:t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_Ref511645061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d)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i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_Ref511644953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4)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, gdy osoba, o której mowa w tych przepisach, została skazana za przestępstwo wymienione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lit.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_Ref511645061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d)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</w:t>
      </w:r>
    </w:p>
    <w:p w14:paraId="4E766CA9" w14:textId="2A4DE534" w:rsidR="00B22E9C" w:rsidRPr="001D5112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1D5112">
        <w:rPr>
          <w:rFonts w:cstheme="majorHAnsi"/>
        </w:rPr>
        <w:t xml:space="preserve">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_Ref511211770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5)</w:t>
      </w:r>
      <w:r w:rsidRPr="001D5112">
        <w:rPr>
          <w:rFonts w:cstheme="majorHAnsi"/>
        </w:rPr>
        <w:fldChar w:fldCharType="end"/>
      </w:r>
    </w:p>
    <w:p w14:paraId="30335F0B" w14:textId="3D8028B4" w:rsidR="00B22E9C" w:rsidRPr="001D5112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1D5112">
        <w:rPr>
          <w:rFonts w:cstheme="majorHAnsi"/>
        </w:rPr>
        <w:t>dnia,</w:t>
      </w:r>
      <w:r w:rsidRPr="001D5112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1284B2DD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przypadkach, o których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_Ref511645251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7)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upłynęły 3 lata od dnia zaistnienia zdarzenia będącego podstawą wykluczenia;</w:t>
      </w:r>
    </w:p>
    <w:p w14:paraId="3D3F37DA" w14:textId="275F99AA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przypadku, o którym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="00DD4E56" w:rsidRPr="001D5112">
        <w:rPr>
          <w:rFonts w:cstheme="majorHAnsi"/>
        </w:rPr>
        <w:t xml:space="preserve"> </w:t>
      </w:r>
      <w:r w:rsidRPr="001D5112">
        <w:rPr>
          <w:rFonts w:cstheme="majorHAnsi"/>
        </w:rPr>
        <w:t xml:space="preserve">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_Ref511645285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8)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7DC29D21" w:rsidR="00B22E9C" w:rsidRPr="001D5112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przypadku, o którym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_Ref511645310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9)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>, jeżeli nie upłynął okres obowiązywania zakazu ubiegania się o zamówienia publiczne.</w:t>
      </w:r>
    </w:p>
    <w:p w14:paraId="09B1F281" w14:textId="2CFFD86A" w:rsidR="00B22E9C" w:rsidRPr="001D5112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1" w:name="_Ref511645463"/>
      <w:r w:rsidRPr="001D5112">
        <w:rPr>
          <w:rFonts w:cstheme="majorHAnsi"/>
        </w:rPr>
        <w:t>Wnioskodawca</w:t>
      </w:r>
      <w:r w:rsidR="00B22E9C" w:rsidRPr="001D5112">
        <w:rPr>
          <w:rFonts w:cstheme="majorHAnsi"/>
        </w:rPr>
        <w:t xml:space="preserve">, który podlega wykluczeniu na podstawie ust.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_Ref511644867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1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 pkt </w:t>
      </w:r>
      <w:r w:rsidR="007055BA" w:rsidRPr="001D5112">
        <w:rPr>
          <w:rFonts w:cstheme="majorHAnsi"/>
        </w:rPr>
        <w:fldChar w:fldCharType="begin"/>
      </w:r>
      <w:r w:rsidR="007055BA" w:rsidRPr="001D5112">
        <w:rPr>
          <w:rFonts w:cstheme="majorHAnsi"/>
        </w:rPr>
        <w:instrText xml:space="preserve"> REF _Ref511941705 \n \h </w:instrText>
      </w:r>
      <w:r w:rsidR="00A64121" w:rsidRPr="001D5112">
        <w:rPr>
          <w:rFonts w:cstheme="majorHAnsi"/>
        </w:rPr>
        <w:instrText xml:space="preserve"> \* MERGEFORMAT </w:instrText>
      </w:r>
      <w:r w:rsidR="007055BA" w:rsidRPr="001D5112">
        <w:rPr>
          <w:rFonts w:cstheme="majorHAnsi"/>
        </w:rPr>
      </w:r>
      <w:r w:rsidR="007055BA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3)</w:t>
      </w:r>
      <w:r w:rsidR="007055BA" w:rsidRPr="001D5112">
        <w:rPr>
          <w:rFonts w:cstheme="majorHAnsi"/>
        </w:rPr>
        <w:fldChar w:fldCharType="end"/>
      </w:r>
      <w:r w:rsidR="00B22E9C" w:rsidRPr="001D5112">
        <w:rPr>
          <w:rFonts w:cstheme="majorHAnsi"/>
        </w:rPr>
        <w:t xml:space="preserve">,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_Ref511644953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4)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,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_Ref511645392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6)</w:t>
      </w:r>
      <w:r w:rsidR="00B22E9C" w:rsidRPr="001D5112">
        <w:fldChar w:fldCharType="end"/>
      </w:r>
      <w:r w:rsidR="007055BA" w:rsidRPr="001D5112">
        <w:t>,</w:t>
      </w:r>
      <w:r w:rsidR="00B22E9C" w:rsidRPr="001D5112">
        <w:rPr>
          <w:rFonts w:cstheme="majorHAnsi"/>
        </w:rPr>
        <w:t xml:space="preserve">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_Ref511645251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7)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,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_Ref511646143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10)</w:t>
      </w:r>
      <w:r w:rsidR="00B22E9C" w:rsidRPr="001D5112">
        <w:fldChar w:fldCharType="end"/>
      </w:r>
      <w:r w:rsidRPr="001D5112">
        <w:rPr>
          <w:rFonts w:cstheme="majorHAnsi"/>
        </w:rPr>
        <w:t>,</w:t>
      </w:r>
      <w:r w:rsidR="00B22E9C" w:rsidRPr="001D5112">
        <w:rPr>
          <w:rFonts w:cstheme="majorHAnsi"/>
        </w:rPr>
        <w:t xml:space="preserve"> lub </w:t>
      </w:r>
      <w:r w:rsidR="00B22E9C" w:rsidRPr="001D5112">
        <w:fldChar w:fldCharType="begin"/>
      </w:r>
      <w:r w:rsidR="00B22E9C" w:rsidRPr="001D5112">
        <w:rPr>
          <w:rFonts w:cstheme="majorHAnsi"/>
        </w:rPr>
        <w:instrText xml:space="preserve"> REF _Ref511645439 \r \h </w:instrText>
      </w:r>
      <w:r w:rsidR="00A64121" w:rsidRPr="001D5112">
        <w:instrText xml:space="preserve"> \* MERGEFORMAT </w:instrText>
      </w:r>
      <w:r w:rsidR="00B22E9C" w:rsidRPr="001D5112">
        <w:fldChar w:fldCharType="separate"/>
      </w:r>
      <w:r w:rsidR="00C61037">
        <w:rPr>
          <w:rFonts w:cstheme="majorHAnsi"/>
        </w:rPr>
        <w:t>11)</w:t>
      </w:r>
      <w:r w:rsidR="00B22E9C" w:rsidRPr="001D5112">
        <w:fldChar w:fldCharType="end"/>
      </w:r>
      <w:r w:rsidR="00B22E9C" w:rsidRPr="001D5112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1D5112">
        <w:rPr>
          <w:rFonts w:cstheme="majorHAnsi"/>
        </w:rPr>
        <w:t>W</w:t>
      </w:r>
      <w:r w:rsidRPr="001D5112">
        <w:rPr>
          <w:rFonts w:cstheme="majorHAnsi"/>
        </w:rPr>
        <w:t>nioskodawcy</w:t>
      </w:r>
      <w:r w:rsidR="00B22E9C" w:rsidRPr="001D5112">
        <w:rPr>
          <w:rFonts w:cstheme="majorHAnsi"/>
        </w:rPr>
        <w:t xml:space="preserve">. Przepisu zdania pierwszego nie stosuje się, jeżeli wobec </w:t>
      </w:r>
      <w:r w:rsidR="00914CB6" w:rsidRPr="001D5112">
        <w:rPr>
          <w:rFonts w:cstheme="majorHAnsi"/>
        </w:rPr>
        <w:t>W</w:t>
      </w:r>
      <w:r w:rsidRPr="001D5112">
        <w:rPr>
          <w:rFonts w:cstheme="majorHAnsi"/>
        </w:rPr>
        <w:t>nioskodawcy</w:t>
      </w:r>
      <w:r w:rsidR="00B22E9C" w:rsidRPr="001D5112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21"/>
    </w:p>
    <w:p w14:paraId="0AB0E647" w14:textId="3248A177" w:rsidR="006E2DEB" w:rsidRPr="001D5112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2" w:name="_Ref52628761"/>
      <w:r w:rsidRPr="001D5112">
        <w:rPr>
          <w:rFonts w:cstheme="majorHAnsi"/>
        </w:rPr>
        <w:t xml:space="preserve">Wnioskodawca, który podlega wykluczeniu na podstawie ust. </w:t>
      </w:r>
      <w:r w:rsidR="00FF16FC" w:rsidRPr="001D5112">
        <w:rPr>
          <w:rFonts w:cstheme="majorHAnsi"/>
        </w:rPr>
        <w:fldChar w:fldCharType="begin"/>
      </w:r>
      <w:r w:rsidR="00FF16FC" w:rsidRPr="001D5112">
        <w:rPr>
          <w:rFonts w:cstheme="majorHAnsi"/>
        </w:rPr>
        <w:instrText xml:space="preserve"> REF _Ref511644867 \r \h </w:instrText>
      </w:r>
      <w:r w:rsidR="004E2D42" w:rsidRPr="001D5112">
        <w:rPr>
          <w:rFonts w:cstheme="majorHAnsi"/>
        </w:rPr>
        <w:instrText xml:space="preserve"> \* MERGEFORMAT </w:instrText>
      </w:r>
      <w:r w:rsidR="00FF16FC" w:rsidRPr="001D5112">
        <w:rPr>
          <w:rFonts w:cstheme="majorHAnsi"/>
        </w:rPr>
      </w:r>
      <w:r w:rsidR="00FF16FC"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="00FF16FC"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1</w:t>
      </w:r>
      <w:r w:rsidR="009A3D9A" w:rsidRPr="001D5112">
        <w:rPr>
          <w:rFonts w:cstheme="majorHAnsi"/>
        </w:rPr>
        <w:t>2</w:t>
      </w:r>
      <w:r w:rsidRPr="001D5112">
        <w:rPr>
          <w:rFonts w:cstheme="majorHAnsi"/>
        </w:rPr>
        <w:t xml:space="preserve">), może przedstawić wyjaśnienia lub dokumenty, w których wykaże, że </w:t>
      </w:r>
      <w:r w:rsidRPr="001D5112">
        <w:rPr>
          <w:rFonts w:cstheme="majorHAnsi"/>
        </w:rPr>
        <w:lastRenderedPageBreak/>
        <w:t>powiązania istniejące pomiędzy przedsiębiorcami wchodzącymi w skład tej samej grupy kapitałowej nie prowadzą do zakłócenia konkurencji w Postępowaniu.</w:t>
      </w:r>
      <w:bookmarkEnd w:id="122"/>
    </w:p>
    <w:p w14:paraId="3F7EFA19" w14:textId="3953B2FC" w:rsidR="009F1AF4" w:rsidRPr="001D5112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 xml:space="preserve">Wnioskodawca </w:t>
      </w:r>
      <w:r w:rsidR="00B22E9C" w:rsidRPr="001D5112">
        <w:rPr>
          <w:rFonts w:cstheme="majorBidi"/>
        </w:rPr>
        <w:t xml:space="preserve">nie podlega wykluczeniu, jeżeli </w:t>
      </w:r>
      <w:r w:rsidR="42A174FB" w:rsidRPr="001D5112">
        <w:rPr>
          <w:rFonts w:cstheme="majorBidi"/>
        </w:rPr>
        <w:t>Zamawiający</w:t>
      </w:r>
      <w:r w:rsidR="00B22E9C" w:rsidRPr="001D5112">
        <w:rPr>
          <w:rFonts w:cstheme="majorBidi"/>
        </w:rPr>
        <w:t xml:space="preserve">, uwzględniając wagę i szczególne okoliczności czynu </w:t>
      </w:r>
      <w:r w:rsidR="00BB37CD" w:rsidRPr="001D5112">
        <w:rPr>
          <w:rFonts w:cstheme="majorBidi"/>
        </w:rPr>
        <w:t>Wnioskodawcy</w:t>
      </w:r>
      <w:r w:rsidR="00B22E9C" w:rsidRPr="001D5112">
        <w:rPr>
          <w:rFonts w:cstheme="majorBidi"/>
        </w:rPr>
        <w:t xml:space="preserve">, uzna za wystarczające dowody </w:t>
      </w:r>
      <w:r w:rsidR="00914CB6" w:rsidRPr="001D5112">
        <w:rPr>
          <w:rFonts w:cstheme="majorBidi"/>
        </w:rPr>
        <w:t xml:space="preserve">i wyjaśnienia </w:t>
      </w:r>
      <w:r w:rsidR="00B22E9C" w:rsidRPr="001D5112">
        <w:rPr>
          <w:rFonts w:cstheme="majorBidi"/>
        </w:rPr>
        <w:t xml:space="preserve">przedstawione na podstawie ust. </w:t>
      </w:r>
      <w:r w:rsidR="008D545A" w:rsidRPr="001D5112">
        <w:rPr>
          <w:rFonts w:cstheme="majorBidi"/>
        </w:rPr>
        <w:fldChar w:fldCharType="begin"/>
      </w:r>
      <w:r w:rsidR="008D545A" w:rsidRPr="001D5112">
        <w:rPr>
          <w:rFonts w:cstheme="majorBidi"/>
        </w:rPr>
        <w:instrText xml:space="preserve"> REF _Ref511645463 \n \h </w:instrText>
      </w:r>
      <w:r w:rsidR="004E2D42" w:rsidRPr="001D5112">
        <w:rPr>
          <w:rFonts w:cstheme="majorBidi"/>
        </w:rPr>
        <w:instrText xml:space="preserve"> \* MERGEFORMAT </w:instrText>
      </w:r>
      <w:r w:rsidR="008D545A" w:rsidRPr="001D5112">
        <w:rPr>
          <w:rFonts w:cstheme="majorBidi"/>
        </w:rPr>
      </w:r>
      <w:r w:rsidR="008D545A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3</w:t>
      </w:r>
      <w:r w:rsidR="008D545A" w:rsidRPr="001D5112">
        <w:rPr>
          <w:rFonts w:cstheme="majorBidi"/>
        </w:rPr>
        <w:fldChar w:fldCharType="end"/>
      </w:r>
      <w:r w:rsidR="008D545A" w:rsidRPr="001D5112">
        <w:rPr>
          <w:rFonts w:cstheme="majorBidi"/>
        </w:rPr>
        <w:t xml:space="preserve"> i </w:t>
      </w:r>
      <w:r w:rsidR="008D545A" w:rsidRPr="001D5112">
        <w:rPr>
          <w:rFonts w:cstheme="majorBidi"/>
        </w:rPr>
        <w:fldChar w:fldCharType="begin"/>
      </w:r>
      <w:r w:rsidR="008D545A" w:rsidRPr="001D5112">
        <w:rPr>
          <w:rFonts w:cstheme="majorBidi"/>
        </w:rPr>
        <w:instrText xml:space="preserve"> REF _Ref52628761 \n \h </w:instrText>
      </w:r>
      <w:r w:rsidR="004E2D42" w:rsidRPr="001D5112">
        <w:rPr>
          <w:rFonts w:cstheme="majorBidi"/>
        </w:rPr>
        <w:instrText xml:space="preserve"> \* MERGEFORMAT </w:instrText>
      </w:r>
      <w:r w:rsidR="008D545A" w:rsidRPr="001D5112">
        <w:rPr>
          <w:rFonts w:cstheme="majorBidi"/>
        </w:rPr>
      </w:r>
      <w:r w:rsidR="008D545A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</w:t>
      </w:r>
      <w:r w:rsidR="008D545A" w:rsidRPr="001D5112">
        <w:rPr>
          <w:rFonts w:cstheme="majorBidi"/>
        </w:rPr>
        <w:fldChar w:fldCharType="end"/>
      </w:r>
      <w:r w:rsidR="00B22E9C" w:rsidRPr="001D5112">
        <w:rPr>
          <w:rFonts w:cstheme="majorBidi"/>
        </w:rPr>
        <w:t>.</w:t>
      </w:r>
    </w:p>
    <w:p w14:paraId="054D75CA" w14:textId="43381DBB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W przypadkach, o których mowa w ust.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_Ref511644867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1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 pkt </w:t>
      </w:r>
      <w:r w:rsidRPr="001D5112">
        <w:rPr>
          <w:rFonts w:cstheme="majorHAnsi"/>
        </w:rPr>
        <w:fldChar w:fldCharType="begin"/>
      </w:r>
      <w:r w:rsidRPr="001D5112">
        <w:rPr>
          <w:rFonts w:cstheme="majorHAnsi"/>
        </w:rPr>
        <w:instrText xml:space="preserve"> REF _Ref511645392 \r \h </w:instrText>
      </w:r>
      <w:r w:rsidR="00A64121" w:rsidRPr="001D5112">
        <w:rPr>
          <w:rFonts w:cstheme="majorHAnsi"/>
        </w:rPr>
        <w:instrText xml:space="preserve"> \* MERGEFORMAT </w:instrText>
      </w:r>
      <w:r w:rsidRPr="001D5112">
        <w:rPr>
          <w:rFonts w:cstheme="majorHAnsi"/>
        </w:rPr>
      </w:r>
      <w:r w:rsidRPr="001D5112">
        <w:rPr>
          <w:rFonts w:cstheme="majorHAnsi"/>
        </w:rPr>
        <w:fldChar w:fldCharType="separate"/>
      </w:r>
      <w:r w:rsidR="00C61037">
        <w:rPr>
          <w:rFonts w:cstheme="majorHAnsi"/>
        </w:rPr>
        <w:t>6)</w:t>
      </w:r>
      <w:r w:rsidRPr="001D5112">
        <w:rPr>
          <w:rFonts w:cstheme="majorHAnsi"/>
        </w:rPr>
        <w:fldChar w:fldCharType="end"/>
      </w:r>
      <w:r w:rsidRPr="001D5112">
        <w:rPr>
          <w:rFonts w:cstheme="majorHAnsi"/>
        </w:rPr>
        <w:t xml:space="preserve">, przed wykluczeniem </w:t>
      </w:r>
      <w:r w:rsidR="00BB37CD" w:rsidRPr="001D5112">
        <w:rPr>
          <w:rFonts w:cstheme="majorHAnsi"/>
        </w:rPr>
        <w:t>Wnioskodawcy</w:t>
      </w:r>
      <w:r w:rsidRPr="001D5112">
        <w:rPr>
          <w:rFonts w:cstheme="majorHAnsi"/>
        </w:rPr>
        <w:t xml:space="preserve">, </w:t>
      </w:r>
      <w:r w:rsidR="00226F21" w:rsidRPr="001D5112">
        <w:rPr>
          <w:rFonts w:cstheme="majorHAnsi"/>
        </w:rPr>
        <w:t>Z</w:t>
      </w:r>
      <w:r w:rsidRPr="001D5112">
        <w:rPr>
          <w:rFonts w:cstheme="majorHAnsi"/>
        </w:rPr>
        <w:t xml:space="preserve">amawiający zapewnia temu </w:t>
      </w:r>
      <w:r w:rsidR="00BB37CD" w:rsidRPr="001D5112">
        <w:rPr>
          <w:rFonts w:cstheme="majorHAnsi"/>
        </w:rPr>
        <w:t xml:space="preserve">Wnioskodawcy </w:t>
      </w:r>
      <w:r w:rsidRPr="001D5112">
        <w:rPr>
          <w:rFonts w:cstheme="majorHAnsi"/>
        </w:rPr>
        <w:t>możliwość udowodnienia, że jego udział w</w:t>
      </w:r>
      <w:r w:rsidR="00000DF9" w:rsidRPr="001D5112">
        <w:rPr>
          <w:rFonts w:cstheme="majorHAnsi"/>
        </w:rPr>
        <w:t> </w:t>
      </w:r>
      <w:r w:rsidRPr="001D5112">
        <w:rPr>
          <w:rFonts w:cstheme="majorHAnsi"/>
        </w:rPr>
        <w:t xml:space="preserve">przygotowaniu </w:t>
      </w:r>
      <w:r w:rsidR="003754C4" w:rsidRPr="001D5112">
        <w:rPr>
          <w:rFonts w:cstheme="majorHAnsi"/>
        </w:rPr>
        <w:t>P</w:t>
      </w:r>
      <w:r w:rsidRPr="001D5112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1D5112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D5112">
        <w:rPr>
          <w:rFonts w:cstheme="majorHAnsi"/>
        </w:rPr>
        <w:t xml:space="preserve">Zamawiający może wykluczyć </w:t>
      </w:r>
      <w:r w:rsidR="00226F21" w:rsidRPr="001D5112">
        <w:rPr>
          <w:rFonts w:cstheme="majorHAnsi"/>
        </w:rPr>
        <w:t>W</w:t>
      </w:r>
      <w:r w:rsidR="006E2DEB" w:rsidRPr="001D5112">
        <w:rPr>
          <w:rFonts w:cstheme="majorHAnsi"/>
        </w:rPr>
        <w:t>nioskodawcę</w:t>
      </w:r>
      <w:r w:rsidRPr="001D5112">
        <w:rPr>
          <w:rFonts w:cstheme="majorHAnsi"/>
        </w:rPr>
        <w:t xml:space="preserve"> na każdym etapie Postępowania aż do zawarcia </w:t>
      </w:r>
      <w:r w:rsidR="005B4943" w:rsidRPr="001D5112">
        <w:rPr>
          <w:rFonts w:cstheme="majorHAnsi"/>
        </w:rPr>
        <w:t>U</w:t>
      </w:r>
      <w:r w:rsidRPr="001D5112">
        <w:rPr>
          <w:rFonts w:cstheme="majorHAnsi"/>
        </w:rPr>
        <w:t>mowy.</w:t>
      </w:r>
    </w:p>
    <w:p w14:paraId="64BC72B5" w14:textId="50596933" w:rsidR="00AA1C84" w:rsidRPr="001D5112" w:rsidRDefault="008C0349" w:rsidP="00742F06">
      <w:pPr>
        <w:pStyle w:val="Nagwek1"/>
      </w:pPr>
      <w:bookmarkStart w:id="123" w:name="_Toc494180641"/>
      <w:bookmarkStart w:id="124" w:name="_Toc496261291"/>
      <w:bookmarkStart w:id="125" w:name="_Toc503862999"/>
      <w:bookmarkStart w:id="126" w:name="_Ref52541782"/>
      <w:bookmarkStart w:id="127" w:name="_Ref52645428"/>
      <w:bookmarkStart w:id="128" w:name="_Toc53762097"/>
      <w:bookmarkStart w:id="129" w:name="_Toc69201428"/>
      <w:bookmarkStart w:id="130" w:name="_Toc70262453"/>
      <w:bookmarkStart w:id="131" w:name="_Toc72275032"/>
      <w:bookmarkStart w:id="132" w:name="_Toc70488224"/>
      <w:r w:rsidRPr="001D5112">
        <w:t>Harmonogram</w:t>
      </w:r>
      <w:bookmarkEnd w:id="123"/>
      <w:bookmarkEnd w:id="124"/>
      <w:bookmarkEnd w:id="125"/>
      <w:r w:rsidR="00AF3916" w:rsidRPr="001D5112">
        <w:t xml:space="preserve"> </w:t>
      </w:r>
      <w:r w:rsidR="00390FB3" w:rsidRPr="001D5112">
        <w:t>Przedsięwzięcia</w:t>
      </w:r>
      <w:bookmarkEnd w:id="126"/>
      <w:r w:rsidR="003E1DC9" w:rsidRPr="001D5112">
        <w:t xml:space="preserve"> i spotkanie z potencjalnymi Wnioskodawcami</w:t>
      </w:r>
      <w:bookmarkEnd w:id="127"/>
      <w:bookmarkEnd w:id="128"/>
      <w:bookmarkEnd w:id="129"/>
      <w:bookmarkEnd w:id="130"/>
      <w:bookmarkEnd w:id="131"/>
      <w:bookmarkEnd w:id="132"/>
    </w:p>
    <w:p w14:paraId="2C89731B" w14:textId="475608EB" w:rsidR="00AF284B" w:rsidRPr="001D5112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Harmonogram</w:t>
      </w:r>
      <w:r w:rsidR="00AF3916" w:rsidRPr="001D5112">
        <w:rPr>
          <w:rFonts w:cstheme="majorBidi"/>
        </w:rPr>
        <w:t xml:space="preserve"> </w:t>
      </w:r>
      <w:r w:rsidR="00390FB3" w:rsidRPr="001D5112">
        <w:rPr>
          <w:rFonts w:cstheme="majorBidi"/>
        </w:rPr>
        <w:t>Przedsięwzięcia</w:t>
      </w:r>
      <w:r w:rsidRPr="001D5112">
        <w:rPr>
          <w:rFonts w:cstheme="majorBidi"/>
        </w:rPr>
        <w:t xml:space="preserve"> </w:t>
      </w:r>
      <w:r w:rsidR="00FA00F6" w:rsidRPr="001D5112">
        <w:rPr>
          <w:rFonts w:cstheme="majorBidi"/>
        </w:rPr>
        <w:t xml:space="preserve">zawarty jest w </w:t>
      </w:r>
      <w:r w:rsidRPr="001D5112">
        <w:rPr>
          <w:rFonts w:cstheme="majorBidi"/>
        </w:rPr>
        <w:t>Załącznik</w:t>
      </w:r>
      <w:r w:rsidR="00FA00F6" w:rsidRPr="001D5112">
        <w:rPr>
          <w:rFonts w:cstheme="majorBidi"/>
        </w:rPr>
        <w:t>u</w:t>
      </w:r>
      <w:r w:rsidRPr="001D5112">
        <w:rPr>
          <w:rFonts w:cstheme="majorBidi"/>
        </w:rPr>
        <w:t xml:space="preserve"> nr </w:t>
      </w:r>
      <w:r w:rsidR="005121BB" w:rsidRPr="001D5112">
        <w:t>4</w:t>
      </w:r>
      <w:r w:rsidR="00375269" w:rsidRPr="001D5112">
        <w:rPr>
          <w:rFonts w:cstheme="majorBidi"/>
        </w:rPr>
        <w:t xml:space="preserve"> </w:t>
      </w:r>
      <w:r w:rsidR="00DB7A86" w:rsidRPr="001D5112">
        <w:rPr>
          <w:rFonts w:cstheme="majorBidi"/>
        </w:rPr>
        <w:t xml:space="preserve">do Regulaminu. </w:t>
      </w:r>
    </w:p>
    <w:p w14:paraId="2D929696" w14:textId="59EEBD10" w:rsidR="00D62594" w:rsidRPr="001D5112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33" w:name="_Ref52645431"/>
      <w:r w:rsidRPr="001D5112">
        <w:rPr>
          <w:rFonts w:cstheme="majorBidi"/>
        </w:rPr>
        <w:t xml:space="preserve">NCBR </w:t>
      </w:r>
      <w:r w:rsidR="1501EE53" w:rsidRPr="001D5112">
        <w:rPr>
          <w:rFonts w:cstheme="majorBidi"/>
        </w:rPr>
        <w:t xml:space="preserve">w trakcie Postępowania </w:t>
      </w:r>
      <w:r w:rsidR="00174745" w:rsidRPr="001D5112">
        <w:rPr>
          <w:rFonts w:cstheme="majorBidi"/>
        </w:rPr>
        <w:t>może</w:t>
      </w:r>
      <w:r w:rsidR="0004269C" w:rsidRPr="001D5112">
        <w:rPr>
          <w:rFonts w:cstheme="majorBidi"/>
        </w:rPr>
        <w:t xml:space="preserve"> </w:t>
      </w:r>
      <w:r w:rsidR="00545F4A" w:rsidRPr="001D5112">
        <w:rPr>
          <w:rFonts w:cstheme="majorBidi"/>
        </w:rPr>
        <w:t>dokonywa</w:t>
      </w:r>
      <w:r w:rsidR="00174745" w:rsidRPr="001D5112">
        <w:rPr>
          <w:rFonts w:cstheme="majorBidi"/>
        </w:rPr>
        <w:t>ć</w:t>
      </w:r>
      <w:r w:rsidR="00545F4A" w:rsidRPr="001D5112">
        <w:rPr>
          <w:rFonts w:cstheme="majorBidi"/>
        </w:rPr>
        <w:t xml:space="preserve"> </w:t>
      </w:r>
      <w:r w:rsidR="003D387A" w:rsidRPr="001D5112">
        <w:rPr>
          <w:rFonts w:cstheme="majorBidi"/>
        </w:rPr>
        <w:t xml:space="preserve">zmian </w:t>
      </w:r>
      <w:r w:rsidR="0004269C" w:rsidRPr="001D5112">
        <w:rPr>
          <w:rFonts w:cstheme="majorBidi"/>
        </w:rPr>
        <w:t>terminów określonych w Harmonogramie</w:t>
      </w:r>
      <w:r w:rsidR="00E9232B" w:rsidRPr="001D5112">
        <w:rPr>
          <w:rFonts w:cstheme="majorBidi"/>
        </w:rPr>
        <w:t>,</w:t>
      </w:r>
      <w:r w:rsidR="00D1181A" w:rsidRPr="001D5112">
        <w:rPr>
          <w:rFonts w:cstheme="majorBidi"/>
        </w:rPr>
        <w:t xml:space="preserve"> w tym</w:t>
      </w:r>
      <w:r w:rsidR="007575FA" w:rsidRPr="001D5112">
        <w:rPr>
          <w:rFonts w:cstheme="majorBidi"/>
        </w:rPr>
        <w:t xml:space="preserve"> m.in. przedłużeni</w:t>
      </w:r>
      <w:r w:rsidR="000635EC" w:rsidRPr="001D5112">
        <w:rPr>
          <w:rFonts w:cstheme="majorBidi"/>
        </w:rPr>
        <w:t>a</w:t>
      </w:r>
      <w:r w:rsidR="007575FA" w:rsidRPr="001D5112">
        <w:rPr>
          <w:rFonts w:cstheme="majorBidi"/>
        </w:rPr>
        <w:t xml:space="preserve"> terminu na zgłaszanie przez </w:t>
      </w:r>
      <w:r w:rsidR="00D15DB4" w:rsidRPr="001D5112">
        <w:rPr>
          <w:rFonts w:cstheme="majorBidi"/>
        </w:rPr>
        <w:t>Wnioskodawców</w:t>
      </w:r>
      <w:r w:rsidR="007575FA" w:rsidRPr="001D5112">
        <w:rPr>
          <w:rFonts w:cstheme="majorBidi"/>
        </w:rPr>
        <w:t xml:space="preserve"> pytań i propozycji zmian oraz terminu </w:t>
      </w:r>
      <w:r w:rsidR="00D1181A" w:rsidRPr="001D5112">
        <w:rPr>
          <w:rFonts w:cstheme="majorBidi"/>
        </w:rPr>
        <w:t>składania Wniosków</w:t>
      </w:r>
      <w:r w:rsidR="00545F4A" w:rsidRPr="001D5112">
        <w:rPr>
          <w:rFonts w:cstheme="majorBidi"/>
        </w:rPr>
        <w:t>,</w:t>
      </w:r>
      <w:r w:rsidR="00991D97" w:rsidRPr="001D5112">
        <w:rPr>
          <w:rFonts w:cstheme="majorBidi"/>
        </w:rPr>
        <w:t xml:space="preserve"> bez podania przyczyn</w:t>
      </w:r>
      <w:r w:rsidR="007575FA" w:rsidRPr="001D5112">
        <w:rPr>
          <w:rFonts w:cstheme="majorBidi"/>
        </w:rPr>
        <w:t>.</w:t>
      </w:r>
      <w:bookmarkEnd w:id="133"/>
    </w:p>
    <w:p w14:paraId="0D0933B0" w14:textId="745BAD98" w:rsidR="003E1DC9" w:rsidRPr="001D5112" w:rsidRDefault="003E1DC9" w:rsidP="17840A8F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 xml:space="preserve">NCBR, po ogłoszeniu niniejszego </w:t>
      </w:r>
      <w:r w:rsidR="004E4FAF" w:rsidRPr="001D5112">
        <w:rPr>
          <w:rFonts w:cstheme="majorBidi"/>
        </w:rPr>
        <w:t>Postępowania</w:t>
      </w:r>
      <w:r w:rsidRPr="001D5112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001D5112">
        <w:rPr>
          <w:rFonts w:cstheme="majorBidi"/>
        </w:rPr>
        <w:t>wideokonferencji</w:t>
      </w:r>
      <w:r w:rsidRPr="001D5112">
        <w:rPr>
          <w:rFonts w:cstheme="majorBidi"/>
        </w:rPr>
        <w:t>. O</w:t>
      </w:r>
      <w:r w:rsidR="008D5292" w:rsidRPr="001D5112">
        <w:rPr>
          <w:rFonts w:cstheme="majorBidi"/>
        </w:rPr>
        <w:t> </w:t>
      </w:r>
      <w:r w:rsidRPr="001D5112">
        <w:rPr>
          <w:rFonts w:cstheme="majorBidi"/>
        </w:rPr>
        <w:t>fakcie</w:t>
      </w:r>
      <w:r w:rsidR="00415F65" w:rsidRPr="001D5112">
        <w:rPr>
          <w:rFonts w:cstheme="majorBidi"/>
        </w:rPr>
        <w:t>, formie</w:t>
      </w:r>
      <w:r w:rsidRPr="001D5112">
        <w:rPr>
          <w:rFonts w:cstheme="majorBidi"/>
        </w:rPr>
        <w:t xml:space="preserve"> i terminie spotkania informacyjnego NCBR </w:t>
      </w:r>
      <w:r w:rsidR="06FBAA62" w:rsidRPr="001D5112">
        <w:rPr>
          <w:rFonts w:cstheme="majorBidi"/>
        </w:rPr>
        <w:t>poinformuje</w:t>
      </w:r>
      <w:r w:rsidR="008D5292" w:rsidRPr="001D5112">
        <w:rPr>
          <w:rFonts w:cstheme="majorBidi"/>
        </w:rPr>
        <w:t xml:space="preserve"> </w:t>
      </w:r>
      <w:r w:rsidR="00D33B10" w:rsidRPr="001D5112">
        <w:rPr>
          <w:rFonts w:cstheme="majorBidi"/>
        </w:rPr>
        <w:t>na stronie podmiotowej Centrum w Biuletynie Informacji Publicznej</w:t>
      </w:r>
      <w:r w:rsidRPr="001D5112">
        <w:rPr>
          <w:rFonts w:cstheme="majorBidi"/>
        </w:rPr>
        <w:t>.</w:t>
      </w:r>
      <w:r w:rsidR="001C29E1" w:rsidRPr="001D5112">
        <w:rPr>
          <w:rFonts w:cstheme="majorBidi"/>
        </w:rPr>
        <w:t xml:space="preserve"> </w:t>
      </w:r>
      <w:r w:rsidR="009B7EBC" w:rsidRPr="001D5112">
        <w:rPr>
          <w:rFonts w:cstheme="majorBidi"/>
        </w:rPr>
        <w:t>Spotkania nie będą nagrywane.</w:t>
      </w:r>
    </w:p>
    <w:p w14:paraId="043D87D6" w14:textId="036D9B0D" w:rsidR="00161292" w:rsidRPr="001D5112" w:rsidRDefault="00161292" w:rsidP="7ECE2F9C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D5112">
        <w:rPr>
          <w:rFonts w:cstheme="majorBidi"/>
        </w:rPr>
        <w:t>W przypadku</w:t>
      </w:r>
      <w:r w:rsidR="1AE0226A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jeśli </w:t>
      </w:r>
      <w:r w:rsidR="006940E2" w:rsidRPr="001D5112">
        <w:rPr>
          <w:rFonts w:cstheme="majorBidi"/>
        </w:rPr>
        <w:t xml:space="preserve">koniec </w:t>
      </w:r>
      <w:r w:rsidRPr="001D5112">
        <w:rPr>
          <w:rFonts w:cstheme="majorBidi"/>
        </w:rPr>
        <w:t xml:space="preserve">terminu określonego w Harmonogramie </w:t>
      </w:r>
      <w:r w:rsidR="006940E2" w:rsidRPr="001D5112">
        <w:rPr>
          <w:rFonts w:cstheme="majorBidi"/>
        </w:rPr>
        <w:t xml:space="preserve">Przedsięwzięcia </w:t>
      </w:r>
      <w:r w:rsidRPr="001D5112">
        <w:rPr>
          <w:rFonts w:cstheme="majorBidi"/>
        </w:rPr>
        <w:t>wypada w sobotę</w:t>
      </w:r>
      <w:r w:rsidR="006C368D" w:rsidRPr="001D5112">
        <w:rPr>
          <w:rFonts w:cstheme="majorBidi"/>
        </w:rPr>
        <w:t xml:space="preserve">, </w:t>
      </w:r>
      <w:r w:rsidRPr="001D5112">
        <w:rPr>
          <w:rFonts w:cstheme="majorBidi"/>
        </w:rPr>
        <w:t>niedzielę</w:t>
      </w:r>
      <w:r w:rsidR="006C368D" w:rsidRPr="001D5112">
        <w:rPr>
          <w:rFonts w:cstheme="majorBidi"/>
        </w:rPr>
        <w:t xml:space="preserve"> lub dzień ustawowo wolny w Polsce od pracy</w:t>
      </w:r>
      <w:r w:rsidRPr="001D5112">
        <w:rPr>
          <w:rFonts w:cstheme="majorBidi"/>
        </w:rPr>
        <w:t xml:space="preserve">, </w:t>
      </w:r>
      <w:r w:rsidR="006C368D" w:rsidRPr="001D5112">
        <w:rPr>
          <w:rFonts w:cstheme="majorBidi"/>
        </w:rPr>
        <w:t xml:space="preserve">termin taki ulega przedłużeniu i </w:t>
      </w:r>
      <w:r w:rsidR="006940E2" w:rsidRPr="001D5112">
        <w:rPr>
          <w:rFonts w:cstheme="majorBidi"/>
        </w:rPr>
        <w:t>upływ</w:t>
      </w:r>
      <w:r w:rsidR="006C368D" w:rsidRPr="001D5112">
        <w:rPr>
          <w:rFonts w:cstheme="majorBidi"/>
        </w:rPr>
        <w:t>a</w:t>
      </w:r>
      <w:r w:rsidR="006940E2" w:rsidRPr="001D5112">
        <w:rPr>
          <w:rFonts w:cstheme="majorBidi"/>
        </w:rPr>
        <w:t xml:space="preserve"> w pierwszym Dniu Roboczym</w:t>
      </w:r>
      <w:r w:rsidR="008461EE" w:rsidRPr="001D5112">
        <w:rPr>
          <w:rFonts w:cstheme="majorBidi"/>
        </w:rPr>
        <w:t xml:space="preserve"> po takim dniu</w:t>
      </w:r>
      <w:r w:rsidR="006940E2" w:rsidRPr="001D5112">
        <w:rPr>
          <w:rFonts w:cstheme="majorBidi"/>
        </w:rPr>
        <w:t>.</w:t>
      </w:r>
    </w:p>
    <w:p w14:paraId="6BA7C78A" w14:textId="04AE066E" w:rsidR="00E1429D" w:rsidRPr="001D5112" w:rsidRDefault="001A1939" w:rsidP="00742F06">
      <w:pPr>
        <w:pStyle w:val="Nagwek1"/>
      </w:pPr>
      <w:bookmarkStart w:id="134" w:name="_Ref52630162"/>
      <w:bookmarkStart w:id="135" w:name="_Toc53762098"/>
      <w:bookmarkStart w:id="136" w:name="_Toc69201429"/>
      <w:bookmarkStart w:id="137" w:name="_Toc70262454"/>
      <w:bookmarkStart w:id="138" w:name="_Toc72275033"/>
      <w:bookmarkStart w:id="139" w:name="_Toc70488225"/>
      <w:bookmarkStart w:id="140" w:name="_Toc494180644"/>
      <w:bookmarkStart w:id="141" w:name="_Ref495413196"/>
      <w:r w:rsidRPr="001D5112">
        <w:t>Ogłoszenie Postępowania i Wnioski</w:t>
      </w:r>
      <w:bookmarkEnd w:id="134"/>
      <w:bookmarkEnd w:id="135"/>
      <w:bookmarkEnd w:id="136"/>
      <w:bookmarkEnd w:id="137"/>
      <w:bookmarkEnd w:id="138"/>
      <w:bookmarkEnd w:id="139"/>
    </w:p>
    <w:p w14:paraId="1E9EEB2D" w14:textId="508D2A31" w:rsidR="00547CE5" w:rsidRPr="001D5112" w:rsidRDefault="0004269C" w:rsidP="00742F06">
      <w:pPr>
        <w:pStyle w:val="Nagwek2"/>
      </w:pPr>
      <w:bookmarkStart w:id="142" w:name="_Ref52633966"/>
      <w:bookmarkStart w:id="143" w:name="_Toc53762099"/>
      <w:bookmarkStart w:id="144" w:name="_Toc69201430"/>
      <w:bookmarkStart w:id="145" w:name="_Toc70262455"/>
      <w:bookmarkStart w:id="146" w:name="_Toc72275034"/>
      <w:bookmarkStart w:id="147" w:name="_Toc70488226"/>
      <w:r w:rsidRPr="001D5112">
        <w:t>Ogłoszenie</w:t>
      </w:r>
      <w:r w:rsidR="00425351" w:rsidRPr="001D5112">
        <w:t xml:space="preserve"> Postępowania</w:t>
      </w:r>
      <w:bookmarkEnd w:id="142"/>
      <w:bookmarkEnd w:id="143"/>
      <w:bookmarkEnd w:id="144"/>
      <w:bookmarkEnd w:id="145"/>
      <w:bookmarkEnd w:id="146"/>
      <w:bookmarkEnd w:id="147"/>
    </w:p>
    <w:p w14:paraId="09EE61CF" w14:textId="58E73676" w:rsidR="00547CE5" w:rsidRPr="001D5112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D5112">
        <w:rPr>
          <w:rFonts w:cstheme="majorBidi"/>
        </w:rPr>
        <w:t>Ogłoszenie o Postępowaniu, w tym ogłoszenie Regulaminu</w:t>
      </w:r>
      <w:r w:rsidR="00D33B10" w:rsidRPr="001D5112">
        <w:rPr>
          <w:rFonts w:cstheme="majorBidi"/>
        </w:rPr>
        <w:t>,</w:t>
      </w:r>
      <w:r w:rsidR="00E9232B" w:rsidRPr="001D5112">
        <w:rPr>
          <w:rFonts w:cstheme="majorBidi"/>
        </w:rPr>
        <w:t xml:space="preserve"> jest publikowane </w:t>
      </w:r>
      <w:r w:rsidR="00534D77" w:rsidRPr="001D5112">
        <w:rPr>
          <w:rFonts w:cstheme="majorBidi"/>
        </w:rPr>
        <w:t xml:space="preserve">na </w:t>
      </w:r>
      <w:r w:rsidRPr="001D5112">
        <w:rPr>
          <w:rFonts w:cstheme="majorBidi"/>
        </w:rPr>
        <w:t>stron</w:t>
      </w:r>
      <w:r w:rsidR="00534D77" w:rsidRPr="001D5112">
        <w:rPr>
          <w:rFonts w:cstheme="majorBidi"/>
        </w:rPr>
        <w:t>ie</w:t>
      </w:r>
      <w:r w:rsidRPr="001D5112">
        <w:rPr>
          <w:rFonts w:cstheme="majorBidi"/>
        </w:rPr>
        <w:t xml:space="preserve"> </w:t>
      </w:r>
      <w:r w:rsidR="00534D77" w:rsidRPr="001D5112">
        <w:rPr>
          <w:rFonts w:cstheme="majorBidi"/>
        </w:rPr>
        <w:t xml:space="preserve">podmiotowej </w:t>
      </w:r>
      <w:r w:rsidRPr="001D5112">
        <w:rPr>
          <w:rFonts w:cstheme="majorBidi"/>
        </w:rPr>
        <w:t>Centrum w Biuletynie Informacji Publicznej</w:t>
      </w:r>
      <w:r w:rsidR="005A15E9" w:rsidRPr="001D5112">
        <w:rPr>
          <w:rFonts w:cstheme="majorBidi"/>
        </w:rPr>
        <w:t xml:space="preserve"> i</w:t>
      </w:r>
      <w:r w:rsidRPr="001D5112">
        <w:rPr>
          <w:rFonts w:cstheme="majorBidi"/>
        </w:rPr>
        <w:t xml:space="preserve"> na stronie podmiotowej urzędu </w:t>
      </w:r>
      <w:r w:rsidR="00DE75BC" w:rsidRPr="001D5112">
        <w:rPr>
          <w:rFonts w:cstheme="majorBidi"/>
        </w:rPr>
        <w:t xml:space="preserve">ministra właściwego w </w:t>
      </w:r>
      <w:r w:rsidR="00C8432D" w:rsidRPr="001D5112">
        <w:rPr>
          <w:rFonts w:cstheme="majorBidi"/>
        </w:rPr>
        <w:t xml:space="preserve">zakresie </w:t>
      </w:r>
      <w:r w:rsidR="00DE75BC" w:rsidRPr="001D5112">
        <w:rPr>
          <w:rFonts w:cstheme="majorBidi"/>
        </w:rPr>
        <w:t xml:space="preserve">nadzoru nad działalnością NCBR </w:t>
      </w:r>
      <w:r w:rsidRPr="001D5112">
        <w:rPr>
          <w:rFonts w:cstheme="majorBidi"/>
        </w:rPr>
        <w:t>w Biuletynie Informacji Publicznej</w:t>
      </w:r>
      <w:r w:rsidR="0004269C" w:rsidRPr="001D5112">
        <w:rPr>
          <w:rFonts w:cstheme="majorBidi"/>
        </w:rPr>
        <w:t xml:space="preserve">. Dodatkowo NCBR </w:t>
      </w:r>
      <w:r w:rsidR="00DE75BC" w:rsidRPr="001D5112">
        <w:rPr>
          <w:rFonts w:cstheme="majorBidi"/>
        </w:rPr>
        <w:t>dokonuje</w:t>
      </w:r>
      <w:r w:rsidR="004D50F2" w:rsidRPr="001D5112">
        <w:rPr>
          <w:rFonts w:cstheme="majorBidi"/>
        </w:rPr>
        <w:t xml:space="preserve"> </w:t>
      </w:r>
      <w:r w:rsidR="00806BAD" w:rsidRPr="001D5112">
        <w:rPr>
          <w:rFonts w:cstheme="majorBidi"/>
        </w:rPr>
        <w:t>dobrowolne</w:t>
      </w:r>
      <w:r w:rsidR="0004269C" w:rsidRPr="001D5112">
        <w:rPr>
          <w:rFonts w:cstheme="majorBidi"/>
        </w:rPr>
        <w:t>go ogłoszenia</w:t>
      </w:r>
      <w:r w:rsidR="00806BAD" w:rsidRPr="001D5112">
        <w:rPr>
          <w:rFonts w:cstheme="majorBidi"/>
        </w:rPr>
        <w:t xml:space="preserve"> w Dzienniku Urzędowym Unii Europejskiej</w:t>
      </w:r>
      <w:r w:rsidR="00FA698F" w:rsidRPr="001D5112">
        <w:rPr>
          <w:rFonts w:cstheme="majorBidi"/>
        </w:rPr>
        <w:t xml:space="preserve"> oraz </w:t>
      </w:r>
      <w:r w:rsidR="00DE75BC" w:rsidRPr="001D5112">
        <w:rPr>
          <w:rFonts w:cstheme="majorBidi"/>
        </w:rPr>
        <w:t xml:space="preserve">może dokonać ogłoszenia </w:t>
      </w:r>
      <w:r w:rsidR="00FA698F" w:rsidRPr="001D5112">
        <w:rPr>
          <w:rFonts w:cstheme="majorBidi"/>
        </w:rPr>
        <w:t>w dzienniku o zasięgu ogólnopolskim</w:t>
      </w:r>
      <w:r w:rsidR="00806BAD" w:rsidRPr="001D5112">
        <w:rPr>
          <w:rFonts w:cstheme="majorBidi"/>
        </w:rPr>
        <w:t>.</w:t>
      </w:r>
    </w:p>
    <w:p w14:paraId="192AE7BE" w14:textId="630AF4CA" w:rsidR="0000658C" w:rsidRPr="001D5112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1D5112">
        <w:rPr>
          <w:rFonts w:cstheme="majorBidi"/>
        </w:rPr>
        <w:t xml:space="preserve">Z zastrzeżeniem </w:t>
      </w:r>
      <w:r w:rsidR="007E75F1" w:rsidRPr="001D5112">
        <w:rPr>
          <w:rFonts w:cstheme="majorBidi"/>
        </w:rPr>
        <w:t>Rozdziału</w:t>
      </w:r>
      <w:r w:rsidRPr="001D5112">
        <w:rPr>
          <w:rFonts w:cstheme="majorBidi"/>
        </w:rPr>
        <w:t xml:space="preserve"> </w:t>
      </w:r>
      <w:r w:rsidR="00DE75BC" w:rsidRPr="001D5112">
        <w:rPr>
          <w:rFonts w:cstheme="majorBidi"/>
        </w:rPr>
        <w:fldChar w:fldCharType="begin"/>
      </w:r>
      <w:r w:rsidR="00DE75BC" w:rsidRPr="001D5112">
        <w:rPr>
          <w:rFonts w:cstheme="majorBidi"/>
        </w:rPr>
        <w:instrText xml:space="preserve"> REF _Ref52541782 \r \h </w:instrText>
      </w:r>
      <w:r w:rsidR="004E2D42" w:rsidRPr="001D5112">
        <w:rPr>
          <w:rFonts w:cstheme="majorBidi"/>
        </w:rPr>
        <w:instrText xml:space="preserve"> \* MERGEFORMAT </w:instrText>
      </w:r>
      <w:r w:rsidR="00DE75BC" w:rsidRPr="001D5112">
        <w:rPr>
          <w:rFonts w:cstheme="majorBidi"/>
        </w:rPr>
      </w:r>
      <w:r w:rsidR="00DE75B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III</w:t>
      </w:r>
      <w:r w:rsidR="00DE75BC" w:rsidRPr="001D5112">
        <w:rPr>
          <w:rFonts w:cstheme="majorBidi"/>
        </w:rPr>
        <w:fldChar w:fldCharType="end"/>
      </w:r>
      <w:r w:rsidR="00DE75BC" w:rsidRPr="001D5112">
        <w:rPr>
          <w:rFonts w:cstheme="majorBidi"/>
        </w:rPr>
        <w:t xml:space="preserve"> </w:t>
      </w:r>
      <w:r w:rsidRPr="001D5112">
        <w:rPr>
          <w:rFonts w:cstheme="majorBidi"/>
        </w:rPr>
        <w:t>ust. 2, d</w:t>
      </w:r>
      <w:r w:rsidR="00DB7681" w:rsidRPr="001D5112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5" w:history="1">
        <w:r w:rsidR="00DB7681" w:rsidRPr="001D5112">
          <w:rPr>
            <w:rStyle w:val="Hipercze"/>
            <w:rFonts w:cstheme="majorBidi"/>
          </w:rPr>
          <w:t>przetargi@ncbr.gov.pl</w:t>
        </w:r>
      </w:hyperlink>
      <w:r w:rsidR="00DB7681" w:rsidRPr="001D5112">
        <w:rPr>
          <w:rFonts w:cstheme="majorBidi"/>
        </w:rPr>
        <w:t xml:space="preserve">. Pytania i propozycje zmian zgłaszane przez </w:t>
      </w:r>
      <w:r w:rsidR="00D15DB4" w:rsidRPr="001D5112">
        <w:rPr>
          <w:color w:val="000000" w:themeColor="text1"/>
        </w:rPr>
        <w:t>Wnioskodawców</w:t>
      </w:r>
      <w:r w:rsidR="00DB7681" w:rsidRPr="001D5112">
        <w:rPr>
          <w:color w:val="000000" w:themeColor="text1"/>
        </w:rPr>
        <w:t>, po ich anonimizacji, podlegają publikacji na Stronie internetowej Centrum.</w:t>
      </w:r>
      <w:r w:rsidR="009D542E" w:rsidRPr="001D5112">
        <w:rPr>
          <w:color w:val="000000" w:themeColor="text1"/>
        </w:rPr>
        <w:t xml:space="preserve"> </w:t>
      </w:r>
      <w:r w:rsidR="009D542E" w:rsidRPr="001D511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 za celowe na tym etapie Postępowania.</w:t>
      </w:r>
    </w:p>
    <w:p w14:paraId="28792F16" w14:textId="21A588EE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D5112">
        <w:rPr>
          <w:color w:val="000000" w:themeColor="text1"/>
        </w:rPr>
        <w:t xml:space="preserve">NCBR może do upływu terminu składania Wniosków dokonywać </w:t>
      </w:r>
      <w:r w:rsidRPr="001D5112">
        <w:t>zmian w dokumentacji Przedsięwzięcia</w:t>
      </w:r>
      <w:r w:rsidR="004E4FAF" w:rsidRPr="001D5112">
        <w:t xml:space="preserve">, </w:t>
      </w:r>
      <w:r w:rsidR="716B25BB" w:rsidRPr="001D5112">
        <w:t>także</w:t>
      </w:r>
      <w:r w:rsidR="004E4FAF" w:rsidRPr="001D5112">
        <w:t xml:space="preserve"> z własnej inicjatywy</w:t>
      </w:r>
      <w:r w:rsidRPr="001D5112">
        <w:t>, z zastrzeżeniem ust. 4</w:t>
      </w:r>
      <w:r w:rsidR="001772C4" w:rsidRPr="001D5112">
        <w:t>-6</w:t>
      </w:r>
      <w:r w:rsidRPr="001D5112">
        <w:t>.</w:t>
      </w:r>
    </w:p>
    <w:p w14:paraId="0C42EE88" w14:textId="15A853D4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D5112">
        <w:t xml:space="preserve">Po upływie terminu na zadawanie przez Wnioskodawców pytań i przedstawianie propozycji zmian, w terminie określonym w Harmonogramie Przedsięwzięcia, </w:t>
      </w:r>
      <w:bookmarkStart w:id="148" w:name="_Hlk57331589"/>
      <w:r w:rsidR="003B29B1" w:rsidRPr="001D5112">
        <w:t xml:space="preserve">jeśli </w:t>
      </w:r>
      <w:r w:rsidRPr="001D5112">
        <w:t xml:space="preserve">NCBR </w:t>
      </w:r>
      <w:r w:rsidR="003B29B1" w:rsidRPr="001D5112">
        <w:t xml:space="preserve">wprowadzi do dokumentacji Przedsięwzięcia, to </w:t>
      </w:r>
      <w:bookmarkEnd w:id="148"/>
      <w:r w:rsidR="004E79FC" w:rsidRPr="001D5112">
        <w:t xml:space="preserve">NCBR </w:t>
      </w:r>
      <w:r w:rsidRPr="001D5112">
        <w:t xml:space="preserve">dokona publikacji na Stronie internetowej Centrum ujednoliconej dokumentacji Przedsięwzięcia, w tym tekstu jednolitego Regulaminu. Jeśli NCBR </w:t>
      </w:r>
      <w:r w:rsidRPr="001D5112">
        <w:lastRenderedPageBreak/>
        <w:t>dokona zmiany dokumentacji Przedsięwzięcia we wskazanym terminie, nie jest zobowiązane do przedłużania terminu na składanie Wniosków określonego w opublikowanym Regulaminie.</w:t>
      </w:r>
      <w:bookmarkStart w:id="149" w:name="_Hlk57331693"/>
      <w:r w:rsidR="00761DC5" w:rsidRPr="001D5112">
        <w:t xml:space="preserve"> W razie braku publikacji </w:t>
      </w:r>
      <w:r w:rsidR="0059073C" w:rsidRPr="001D5112">
        <w:t>dokumentacji ujednoliconej we wskazanym terminie, obowiązuje dokumentacj</w:t>
      </w:r>
      <w:r w:rsidR="00A73663" w:rsidRPr="001D5112">
        <w:t>a</w:t>
      </w:r>
      <w:r w:rsidR="0059073C" w:rsidRPr="001D5112">
        <w:t xml:space="preserve"> Przedsięwzięcia w brzmieniu dotychczasowym, z zastrzeżeniem poniższych postanowień.</w:t>
      </w:r>
      <w:bookmarkEnd w:id="149"/>
    </w:p>
    <w:p w14:paraId="753DE1C6" w14:textId="1210C612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1D5112">
        <w:rPr>
          <w:iCs/>
        </w:rPr>
        <w:t>Jeśli NCBR dokona zmian w dokumentacji Przedsięwzięcia po terminie wsk</w:t>
      </w:r>
      <w:r w:rsidR="001772C4" w:rsidRPr="001D5112">
        <w:rPr>
          <w:iCs/>
        </w:rPr>
        <w:t>azanym w zdaniu pierwszym ust. 4</w:t>
      </w:r>
      <w:r w:rsidRPr="001D5112">
        <w:rPr>
          <w:iCs/>
        </w:rPr>
        <w:t xml:space="preserve">, to NCBR </w:t>
      </w:r>
      <w:r w:rsidR="00640EA3" w:rsidRPr="001D5112">
        <w:rPr>
          <w:iCs/>
        </w:rPr>
        <w:t xml:space="preserve">może dokonać </w:t>
      </w:r>
      <w:r w:rsidR="00020C1E" w:rsidRPr="001D5112">
        <w:t xml:space="preserve">zmiany Harmonogramu Przedsięwzięcia i </w:t>
      </w:r>
      <w:r w:rsidR="004C5933" w:rsidRPr="001D5112">
        <w:t>jeśli jest to uzasadnione charakterem zmiany</w:t>
      </w:r>
      <w:r w:rsidR="004C5933" w:rsidRPr="001D5112">
        <w:rPr>
          <w:iCs/>
        </w:rPr>
        <w:t xml:space="preserve"> -</w:t>
      </w:r>
      <w:r w:rsidR="00BF1E22" w:rsidRPr="001D5112">
        <w:t xml:space="preserve"> </w:t>
      </w:r>
      <w:r w:rsidRPr="001D5112">
        <w:rPr>
          <w:iCs/>
        </w:rPr>
        <w:t>przedłużenia terminu na składanie Wniosków o czas potrzebny na dokonanie ewentualnych zmian we Wnioskach oraz jednocześnie informuje o dokonanej zmianie terminu składania Wniosków wraz ze wskazaniem nowego terminu.</w:t>
      </w:r>
    </w:p>
    <w:p w14:paraId="57F0F9D5" w14:textId="3E97CFB7" w:rsidR="00DB7681" w:rsidRPr="001D511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D5112">
        <w:t xml:space="preserve">NCBR będzie dokonywać ewentualnych zmian dokumentacji Przedsięwzięcia w powyższych przypadkach, jeśli </w:t>
      </w:r>
      <w:r w:rsidR="007F4DB2" w:rsidRPr="001D5112">
        <w:t>uzna,</w:t>
      </w:r>
      <w:r w:rsidRPr="001D5112">
        <w:t xml:space="preserve"> że taka zmiana:</w:t>
      </w:r>
    </w:p>
    <w:p w14:paraId="52AD32E0" w14:textId="77777777" w:rsidR="00DB7681" w:rsidRPr="001D5112" w:rsidRDefault="00DB7681" w:rsidP="004111D0">
      <w:pPr>
        <w:pStyle w:val="Akapitzlist"/>
        <w:jc w:val="both"/>
        <w:rPr>
          <w:iCs/>
        </w:rPr>
      </w:pPr>
      <w:r w:rsidRPr="001D5112">
        <w:rPr>
          <w:iCs/>
        </w:rPr>
        <w:t xml:space="preserve">1) służy usunięciu oczywistych omyłek lub </w:t>
      </w:r>
    </w:p>
    <w:p w14:paraId="598594B0" w14:textId="77777777" w:rsidR="00DB7681" w:rsidRPr="001D5112" w:rsidRDefault="00DB7681" w:rsidP="004111D0">
      <w:pPr>
        <w:pStyle w:val="Akapitzlist"/>
        <w:jc w:val="both"/>
        <w:rPr>
          <w:iCs/>
        </w:rPr>
      </w:pPr>
      <w:r w:rsidRPr="001D5112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1D5112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1D5112" w:rsidRDefault="00BC697E" w:rsidP="00742F06">
      <w:pPr>
        <w:pStyle w:val="Nagwek2"/>
      </w:pPr>
      <w:bookmarkStart w:id="150" w:name="_Ref509210067"/>
      <w:bookmarkStart w:id="151" w:name="_Toc53762100"/>
      <w:bookmarkStart w:id="152" w:name="_Toc69201431"/>
      <w:bookmarkStart w:id="153" w:name="_Toc70262456"/>
      <w:bookmarkStart w:id="154" w:name="_Toc72275035"/>
      <w:bookmarkStart w:id="155" w:name="_Toc70488227"/>
      <w:r w:rsidRPr="001D5112">
        <w:t xml:space="preserve">Sposób przygotowania </w:t>
      </w:r>
      <w:r w:rsidR="00E55A39" w:rsidRPr="001D5112">
        <w:t xml:space="preserve">i złożenia w NCBR </w:t>
      </w:r>
      <w:r w:rsidRPr="001D5112">
        <w:t>Wniosków</w:t>
      </w:r>
      <w:r w:rsidR="00E55A39" w:rsidRPr="001D5112">
        <w:t xml:space="preserve"> o przystąpienie do Postępowania</w:t>
      </w:r>
      <w:bookmarkEnd w:id="150"/>
      <w:bookmarkEnd w:id="151"/>
      <w:bookmarkEnd w:id="152"/>
      <w:bookmarkEnd w:id="153"/>
      <w:bookmarkEnd w:id="154"/>
      <w:bookmarkEnd w:id="155"/>
    </w:p>
    <w:p w14:paraId="2507EAF8" w14:textId="288B6387" w:rsidR="00096C00" w:rsidRPr="001D5112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56" w:name="_Ref52543124"/>
      <w:r w:rsidRPr="001D5112">
        <w:rPr>
          <w:rFonts w:eastAsia="Calibri" w:cs="Calibri Light"/>
        </w:rPr>
        <w:t xml:space="preserve">Podmioty zainteresowane udziałem w </w:t>
      </w:r>
      <w:r w:rsidR="00383CBE" w:rsidRPr="001D5112">
        <w:rPr>
          <w:rFonts w:eastAsia="Calibri" w:cs="Calibri Light"/>
        </w:rPr>
        <w:t>Pr</w:t>
      </w:r>
      <w:r w:rsidR="00586E2C" w:rsidRPr="001D5112">
        <w:rPr>
          <w:rFonts w:eastAsia="Calibri" w:cs="Calibri Light"/>
        </w:rPr>
        <w:t>zedsięwzięciu</w:t>
      </w:r>
      <w:r w:rsidR="00383CBE" w:rsidRPr="001D5112">
        <w:rPr>
          <w:rFonts w:eastAsia="Calibri" w:cs="Calibri Light"/>
        </w:rPr>
        <w:t>,</w:t>
      </w:r>
      <w:r w:rsidRPr="001D5112">
        <w:rPr>
          <w:rFonts w:eastAsia="Calibri" w:cs="Calibri Light"/>
        </w:rPr>
        <w:t xml:space="preserve"> </w:t>
      </w:r>
      <w:r w:rsidRPr="001D5112">
        <w:rPr>
          <w:rFonts w:eastAsia="Calibri" w:cs="Calibri Light"/>
          <w:b/>
        </w:rPr>
        <w:t>zobowiązane są do złożenia Wniosku</w:t>
      </w:r>
      <w:r w:rsidRPr="001D5112">
        <w:rPr>
          <w:rFonts w:eastAsia="Calibri" w:cs="Calibri Light"/>
        </w:rPr>
        <w:t xml:space="preserve">, </w:t>
      </w:r>
      <w:bookmarkStart w:id="157" w:name="_Hlk53784501"/>
      <w:r w:rsidR="00ED3A66" w:rsidRPr="001D5112">
        <w:rPr>
          <w:rFonts w:eastAsia="Calibri" w:cs="Calibri Light"/>
        </w:rPr>
        <w:t>zgodne</w:t>
      </w:r>
      <w:r w:rsidR="00F608D8" w:rsidRPr="001D5112">
        <w:rPr>
          <w:rFonts w:eastAsia="Calibri" w:cs="Calibri Light"/>
        </w:rPr>
        <w:t>go</w:t>
      </w:r>
      <w:r w:rsidR="00ED3A66" w:rsidRPr="001D5112">
        <w:rPr>
          <w:rFonts w:eastAsia="Calibri" w:cs="Calibri Light"/>
        </w:rPr>
        <w:t xml:space="preserve"> ze wzorem </w:t>
      </w:r>
      <w:r w:rsidR="00F608D8" w:rsidRPr="001D5112">
        <w:rPr>
          <w:rFonts w:eastAsia="Calibri" w:cs="Calibri Light"/>
        </w:rPr>
        <w:t xml:space="preserve">i zawierającego informacje </w:t>
      </w:r>
      <w:r w:rsidR="00ED3A66" w:rsidRPr="001D5112">
        <w:rPr>
          <w:rFonts w:eastAsia="Calibri" w:cs="Calibri Light"/>
        </w:rPr>
        <w:t>określon</w:t>
      </w:r>
      <w:r w:rsidR="00F608D8" w:rsidRPr="001D5112">
        <w:rPr>
          <w:rFonts w:eastAsia="Calibri" w:cs="Calibri Light"/>
        </w:rPr>
        <w:t>e</w:t>
      </w:r>
      <w:r w:rsidR="00ED3A66" w:rsidRPr="001D5112">
        <w:rPr>
          <w:rFonts w:eastAsia="Calibri" w:cs="Calibri Light"/>
        </w:rPr>
        <w:t xml:space="preserve"> w </w:t>
      </w:r>
      <w:r w:rsidR="00A65A55" w:rsidRPr="001D5112">
        <w:rPr>
          <w:rFonts w:eastAsia="Calibri" w:cs="Calibri Light"/>
        </w:rPr>
        <w:t>Załączni</w:t>
      </w:r>
      <w:r w:rsidRPr="001D5112">
        <w:rPr>
          <w:rFonts w:eastAsia="Calibri" w:cs="Calibri Light"/>
        </w:rPr>
        <w:t>k</w:t>
      </w:r>
      <w:r w:rsidR="00ED3A66" w:rsidRPr="001D5112">
        <w:rPr>
          <w:rFonts w:eastAsia="Calibri" w:cs="Calibri Light"/>
        </w:rPr>
        <w:t>u</w:t>
      </w:r>
      <w:r w:rsidRPr="001D5112">
        <w:rPr>
          <w:rFonts w:eastAsia="Calibri" w:cs="Calibri Light"/>
        </w:rPr>
        <w:t xml:space="preserve"> nr </w:t>
      </w:r>
      <w:r w:rsidR="00ED3A66" w:rsidRPr="001D5112">
        <w:rPr>
          <w:rFonts w:eastAsia="Calibri" w:cs="Calibri Light"/>
        </w:rPr>
        <w:t xml:space="preserve">3 </w:t>
      </w:r>
      <w:r w:rsidRPr="001D5112">
        <w:rPr>
          <w:rFonts w:eastAsia="Calibri" w:cs="Calibri Light"/>
        </w:rPr>
        <w:t>do niniejszego Regulaminu</w:t>
      </w:r>
      <w:r w:rsidR="00720F2C" w:rsidRPr="001D5112">
        <w:rPr>
          <w:rFonts w:eastAsia="Calibri" w:cs="Calibri Light"/>
        </w:rPr>
        <w:t>, z zastrzeżeniem ustępu kolejnego</w:t>
      </w:r>
      <w:r w:rsidR="00ED3A66" w:rsidRPr="001D5112">
        <w:rPr>
          <w:rFonts w:eastAsia="Calibri" w:cs="Calibri Light"/>
        </w:rPr>
        <w:t>.</w:t>
      </w:r>
      <w:bookmarkEnd w:id="156"/>
      <w:bookmarkEnd w:id="157"/>
      <w:r w:rsidR="00A754D0" w:rsidRPr="001D5112">
        <w:rPr>
          <w:rFonts w:eastAsia="Calibri" w:cs="Calibri Light"/>
        </w:rPr>
        <w:t xml:space="preserve"> Wnioskodawca może fakultatywnie (brak takiego załącznika nie stanowi braku formalnego) </w:t>
      </w:r>
      <w:r w:rsidR="00821C8B" w:rsidRPr="001D5112">
        <w:rPr>
          <w:rFonts w:eastAsia="Calibri" w:cs="Calibri Light"/>
        </w:rPr>
        <w:t xml:space="preserve">dodatkowo załączyć do Wniosku </w:t>
      </w:r>
      <w:r w:rsidR="00A754D0" w:rsidRPr="001D5112">
        <w:rPr>
          <w:rFonts w:eastAsia="Calibri" w:cs="Calibri Light"/>
        </w:rPr>
        <w:t>ilustrację koncepcji Rozwiązania w postaci prezentacji w formacie *.pdf*, *.pptx*</w:t>
      </w:r>
      <w:r w:rsidR="00821C8B" w:rsidRPr="001D5112">
        <w:rPr>
          <w:rFonts w:eastAsia="Calibri" w:cs="Calibri Light"/>
        </w:rPr>
        <w:t xml:space="preserve"> lub *.ppt*</w:t>
      </w:r>
      <w:r w:rsidR="00A754D0" w:rsidRPr="001D5112">
        <w:rPr>
          <w:rFonts w:eastAsia="Calibri" w:cs="Calibri Light"/>
        </w:rPr>
        <w:t xml:space="preserve"> lub innym powszechnie dostępnym.</w:t>
      </w:r>
    </w:p>
    <w:p w14:paraId="6BC38175" w14:textId="39201F52" w:rsidR="0054571A" w:rsidRPr="001D5112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8" w:name="_Ref52543112"/>
      <w:r w:rsidRPr="001D5112">
        <w:rPr>
          <w:rFonts w:eastAsia="Calibri" w:cs="Calibri Light"/>
        </w:rPr>
        <w:t>Jeśli Wnioskodawca wskazał w ramach Wniosku, że</w:t>
      </w:r>
      <w:r w:rsidR="002E6577" w:rsidRPr="001D5112">
        <w:rPr>
          <w:rFonts w:eastAsia="Calibri" w:cs="Calibri Light"/>
        </w:rPr>
        <w:t xml:space="preserve"> </w:t>
      </w:r>
      <w:r w:rsidRPr="001D5112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001D5112">
        <w:rPr>
          <w:rFonts w:eastAsia="Calibri" w:cs="Calibri Light"/>
        </w:rPr>
        <w:t>Wymagania</w:t>
      </w:r>
      <w:r w:rsidRPr="001D5112">
        <w:rPr>
          <w:rFonts w:eastAsia="Calibri" w:cs="Calibri Light"/>
        </w:rPr>
        <w:t xml:space="preserve"> w zakresie Planu Komercjalizacji określa </w:t>
      </w:r>
      <w:r w:rsidR="00A65A55" w:rsidRPr="001D5112">
        <w:rPr>
          <w:rFonts w:eastAsia="Calibri" w:cs="Calibri Light"/>
        </w:rPr>
        <w:t>Załączni</w:t>
      </w:r>
      <w:r w:rsidRPr="001D5112">
        <w:rPr>
          <w:rFonts w:eastAsia="Calibri" w:cs="Calibri Light"/>
        </w:rPr>
        <w:t xml:space="preserve">k nr </w:t>
      </w:r>
      <w:r w:rsidR="00720F2C" w:rsidRPr="001D5112">
        <w:rPr>
          <w:rFonts w:eastAsia="Calibri" w:cs="Calibri Light"/>
        </w:rPr>
        <w:t>3</w:t>
      </w:r>
      <w:r w:rsidRPr="001D5112">
        <w:rPr>
          <w:rFonts w:eastAsia="Calibri" w:cs="Calibri Light"/>
        </w:rPr>
        <w:t xml:space="preserve"> do Regulaminu.</w:t>
      </w:r>
      <w:r w:rsidR="00B44254" w:rsidRPr="001D5112">
        <w:rPr>
          <w:rFonts w:eastAsia="Calibri" w:cs="Calibri Light"/>
        </w:rPr>
        <w:t xml:space="preserve"> </w:t>
      </w:r>
      <w:r w:rsidR="006D29B3" w:rsidRPr="001D5112">
        <w:rPr>
          <w:rFonts w:eastAsia="Calibri" w:cs="Calibri Light"/>
        </w:rPr>
        <w:t>Wybór Wariantu B nie podlega uzupełnieniu na etapie oceny Wniosków.</w:t>
      </w:r>
    </w:p>
    <w:p w14:paraId="1D61480A" w14:textId="7E5553F1" w:rsidR="007535E4" w:rsidRPr="001D5112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59" w:name="_Ref52543289"/>
      <w:bookmarkEnd w:id="158"/>
      <w:r w:rsidRPr="001D5112">
        <w:rPr>
          <w:rFonts w:eastAsia="Calibri" w:cs="Calibri Light"/>
        </w:rPr>
        <w:t>Wniosek należy złożyć w formie</w:t>
      </w:r>
      <w:r w:rsidR="00991D97" w:rsidRPr="001D5112">
        <w:rPr>
          <w:rFonts w:eastAsia="Calibri" w:cs="Calibri Light"/>
        </w:rPr>
        <w:t xml:space="preserve"> elektronicznej</w:t>
      </w:r>
      <w:r w:rsidR="1D6F641E" w:rsidRPr="001D5112">
        <w:rPr>
          <w:rFonts w:eastAsia="Calibri" w:cs="Calibri Light"/>
        </w:rPr>
        <w:t xml:space="preserve"> (wszystkie dokumenty muszą być opatrzone</w:t>
      </w:r>
      <w:r w:rsidR="61F6AD91" w:rsidRPr="001D5112">
        <w:t xml:space="preserve"> kwalifikowanym podpisem elektronicznym)</w:t>
      </w:r>
      <w:r w:rsidR="00991D97" w:rsidRPr="001D5112">
        <w:rPr>
          <w:rFonts w:eastAsia="Calibri" w:cs="Calibri Light"/>
        </w:rPr>
        <w:t xml:space="preserve"> tj. na nośniku elektronicznym</w:t>
      </w:r>
      <w:r w:rsidR="00F81B29" w:rsidRPr="001D5112">
        <w:rPr>
          <w:rFonts w:eastAsia="Calibri" w:cs="Calibri Light"/>
        </w:rPr>
        <w:t xml:space="preserve"> w zamkniętej </w:t>
      </w:r>
      <w:r w:rsidR="00B55774" w:rsidRPr="001D5112">
        <w:rPr>
          <w:rFonts w:eastAsia="Calibri" w:cs="Calibri Light"/>
        </w:rPr>
        <w:t>przesyłce</w:t>
      </w:r>
      <w:r w:rsidR="00F81B29" w:rsidRPr="001D5112">
        <w:rPr>
          <w:rFonts w:eastAsia="Calibri" w:cs="Calibri Light"/>
        </w:rPr>
        <w:t xml:space="preserve"> zgodnie z ust. </w:t>
      </w:r>
      <w:r w:rsidR="00BA5F85" w:rsidRPr="001D5112">
        <w:rPr>
          <w:rFonts w:eastAsia="Calibri" w:cs="Calibri Light"/>
        </w:rPr>
        <w:fldChar w:fldCharType="begin"/>
      </w:r>
      <w:r w:rsidR="00BA5F85" w:rsidRPr="001D5112">
        <w:rPr>
          <w:rFonts w:eastAsia="Calibri" w:cs="Calibri Light"/>
        </w:rPr>
        <w:instrText xml:space="preserve"> REF _Ref52633744 \n \h </w:instrText>
      </w:r>
      <w:r w:rsidR="00473099" w:rsidRPr="001D5112">
        <w:rPr>
          <w:rFonts w:eastAsia="Calibri" w:cs="Calibri Light"/>
        </w:rPr>
        <w:instrText xml:space="preserve"> \* MERGEFORMAT </w:instrText>
      </w:r>
      <w:r w:rsidR="00BA5F85" w:rsidRPr="001D5112">
        <w:rPr>
          <w:rFonts w:eastAsia="Calibri" w:cs="Calibri Light"/>
        </w:rPr>
      </w:r>
      <w:r w:rsidR="00BA5F85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9</w:t>
      </w:r>
      <w:r w:rsidR="00BA5F85" w:rsidRPr="001D5112">
        <w:rPr>
          <w:rFonts w:eastAsia="Calibri" w:cs="Calibri Light"/>
        </w:rPr>
        <w:fldChar w:fldCharType="end"/>
      </w:r>
      <w:r w:rsidR="00382908" w:rsidRPr="001D5112">
        <w:rPr>
          <w:rFonts w:eastAsia="Calibri" w:cs="Calibri Light"/>
        </w:rPr>
        <w:t xml:space="preserve"> lub w formie pisemnej</w:t>
      </w:r>
      <w:r w:rsidRPr="001D5112">
        <w:rPr>
          <w:rFonts w:eastAsia="Calibri" w:cs="Calibri Light"/>
        </w:rPr>
        <w:t>.</w:t>
      </w:r>
      <w:r w:rsidR="00F81B29" w:rsidRPr="001D5112">
        <w:rPr>
          <w:rFonts w:eastAsia="Calibri" w:cs="Calibri Light"/>
        </w:rPr>
        <w:t xml:space="preserve"> </w:t>
      </w:r>
      <w:r w:rsidR="5C14494F" w:rsidRPr="001D5112">
        <w:rPr>
          <w:rFonts w:eastAsia="Calibri" w:cs="Calibri Light"/>
        </w:rPr>
        <w:t>Ponadto</w:t>
      </w:r>
      <w:r w:rsidR="14D6CA3F" w:rsidRPr="001D5112">
        <w:rPr>
          <w:rFonts w:eastAsia="Calibri" w:cs="Calibri Light"/>
        </w:rPr>
        <w:t>,</w:t>
      </w:r>
      <w:r w:rsidR="5C14494F" w:rsidRPr="001D5112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1D5112">
        <w:rPr>
          <w:rFonts w:eastAsia="Calibri" w:cs="Calibri Light"/>
        </w:rPr>
        <w:t xml:space="preserve"> Wówczas Wnioskodawca zobowiązuje się, że dokumenty</w:t>
      </w:r>
      <w:r w:rsidR="636DDA7F" w:rsidRPr="001D5112">
        <w:rPr>
          <w:rFonts w:eastAsia="Calibri" w:cs="Calibri Light"/>
        </w:rPr>
        <w:t>,</w:t>
      </w:r>
      <w:r w:rsidR="7B7B9DA9" w:rsidRPr="001D5112">
        <w:rPr>
          <w:rFonts w:eastAsia="Calibri" w:cs="Calibri Light"/>
        </w:rPr>
        <w:t xml:space="preserve"> złożone w </w:t>
      </w:r>
      <w:r w:rsidR="67F114F7" w:rsidRPr="001D5112">
        <w:rPr>
          <w:rFonts w:eastAsia="Calibri" w:cs="Calibri Light"/>
        </w:rPr>
        <w:t>formie pisemnej i</w:t>
      </w:r>
      <w:r w:rsidR="7B7B9DA9" w:rsidRPr="001D5112">
        <w:rPr>
          <w:rFonts w:eastAsia="Calibri" w:cs="Calibri Light"/>
        </w:rPr>
        <w:t xml:space="preserve"> na nośniku</w:t>
      </w:r>
      <w:r w:rsidR="725ED1A8" w:rsidRPr="001D5112">
        <w:rPr>
          <w:rFonts w:eastAsia="Calibri" w:cs="Calibri Light"/>
        </w:rPr>
        <w:t xml:space="preserve"> </w:t>
      </w:r>
      <w:r w:rsidR="601D5A32" w:rsidRPr="001D5112">
        <w:rPr>
          <w:rFonts w:eastAsia="Calibri" w:cs="Calibri Light"/>
        </w:rPr>
        <w:t>elektronicznym</w:t>
      </w:r>
      <w:r w:rsidR="71C9C904" w:rsidRPr="001D5112">
        <w:rPr>
          <w:rFonts w:eastAsia="Calibri" w:cs="Calibri Light"/>
        </w:rPr>
        <w:t>,</w:t>
      </w:r>
      <w:r w:rsidR="7B7B9DA9" w:rsidRPr="001D5112">
        <w:rPr>
          <w:rFonts w:eastAsia="Calibri" w:cs="Calibri Light"/>
        </w:rPr>
        <w:t xml:space="preserve"> będą tożsame.</w:t>
      </w:r>
      <w:r w:rsidR="738495EC" w:rsidRPr="001D5112">
        <w:rPr>
          <w:rFonts w:eastAsia="Calibri" w:cs="Calibri Light"/>
        </w:rPr>
        <w:t xml:space="preserve"> Dopuszcza się również sytuację</w:t>
      </w:r>
      <w:r w:rsidR="4D22BFF4" w:rsidRPr="001D5112">
        <w:rPr>
          <w:rFonts w:eastAsia="Calibri" w:cs="Calibri Light"/>
        </w:rPr>
        <w:t>,</w:t>
      </w:r>
      <w:r w:rsidR="738495EC" w:rsidRPr="001D5112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1D5112">
        <w:rPr>
          <w:rFonts w:eastAsia="Calibri" w:cs="Calibri Light"/>
        </w:rPr>
        <w:t>sem elektronicznym.</w:t>
      </w:r>
      <w:bookmarkEnd w:id="159"/>
    </w:p>
    <w:p w14:paraId="381561EE" w14:textId="7C1FA164" w:rsidR="00E55A39" w:rsidRPr="001D5112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Wniosek </w:t>
      </w:r>
      <w:r w:rsidR="00EA7264" w:rsidRPr="001D5112">
        <w:rPr>
          <w:rFonts w:eastAsia="Calibri" w:cs="Calibri Light"/>
        </w:rPr>
        <w:t xml:space="preserve">oraz </w:t>
      </w:r>
      <w:r w:rsidR="00A65A55" w:rsidRPr="001D5112">
        <w:rPr>
          <w:rFonts w:eastAsia="Calibri" w:cs="Calibri Light"/>
        </w:rPr>
        <w:t>Załączni</w:t>
      </w:r>
      <w:r w:rsidR="00EA7264" w:rsidRPr="001D5112">
        <w:rPr>
          <w:rFonts w:eastAsia="Calibri" w:cs="Calibri Light"/>
        </w:rPr>
        <w:t xml:space="preserve">ki </w:t>
      </w:r>
      <w:r w:rsidR="00D02A31" w:rsidRPr="001D5112">
        <w:rPr>
          <w:rFonts w:eastAsia="Calibri" w:cs="Calibri Light"/>
        </w:rPr>
        <w:t xml:space="preserve">wymagane Regulaminem </w:t>
      </w:r>
      <w:r w:rsidRPr="001D5112">
        <w:rPr>
          <w:rFonts w:eastAsia="Calibri" w:cs="Calibri Light"/>
        </w:rPr>
        <w:t>mus</w:t>
      </w:r>
      <w:r w:rsidR="00EA7264" w:rsidRPr="001D5112">
        <w:rPr>
          <w:rFonts w:eastAsia="Calibri" w:cs="Calibri Light"/>
        </w:rPr>
        <w:t>zą</w:t>
      </w:r>
      <w:r w:rsidRPr="001D5112">
        <w:rPr>
          <w:rFonts w:eastAsia="Calibri" w:cs="Calibri Light"/>
        </w:rPr>
        <w:t xml:space="preserve"> być </w:t>
      </w:r>
      <w:r w:rsidR="00E95116" w:rsidRPr="001D5112">
        <w:rPr>
          <w:rFonts w:eastAsia="Calibri" w:cs="Calibri Light"/>
        </w:rPr>
        <w:t xml:space="preserve">przygotowane </w:t>
      </w:r>
      <w:r w:rsidRPr="001D5112">
        <w:rPr>
          <w:rFonts w:eastAsia="Calibri" w:cs="Calibri Light"/>
        </w:rPr>
        <w:t>w języku polskim</w:t>
      </w:r>
      <w:r w:rsidR="002B1959" w:rsidRPr="001D5112">
        <w:rPr>
          <w:rFonts w:eastAsia="Calibri" w:cs="Calibri Light"/>
        </w:rPr>
        <w:t xml:space="preserve"> </w:t>
      </w:r>
      <w:r w:rsidR="00BE3FEF" w:rsidRPr="001D5112">
        <w:rPr>
          <w:rFonts w:cstheme="majorBidi"/>
        </w:rPr>
        <w:t xml:space="preserve">lub </w:t>
      </w:r>
      <w:r w:rsidR="00EA7264" w:rsidRPr="001D5112">
        <w:rPr>
          <w:rFonts w:cstheme="majorBidi"/>
        </w:rPr>
        <w:t xml:space="preserve">opatrzone </w:t>
      </w:r>
      <w:r w:rsidR="00BE3FEF" w:rsidRPr="001D5112">
        <w:rPr>
          <w:rFonts w:cstheme="majorBidi"/>
        </w:rPr>
        <w:t>tłumaczeniem na język polski</w:t>
      </w:r>
      <w:r w:rsidR="00263E91" w:rsidRPr="001D5112">
        <w:rPr>
          <w:rFonts w:cstheme="majorBidi"/>
        </w:rPr>
        <w:t xml:space="preserve"> (przygotowanym samodzielnie przez Wnioskodawcę lub przez tłumacza przysięgłego)</w:t>
      </w:r>
      <w:r w:rsidR="00D02A31" w:rsidRPr="001D5112">
        <w:rPr>
          <w:rFonts w:cstheme="majorBidi"/>
        </w:rPr>
        <w:t>, przy czym inne załączniki do Wniosku mogą być przygotowane w języku angielskim, w szczególności</w:t>
      </w:r>
      <w:r w:rsidR="25B92080" w:rsidRPr="001D5112">
        <w:rPr>
          <w:rFonts w:cstheme="majorBidi"/>
        </w:rPr>
        <w:t>,</w:t>
      </w:r>
      <w:r w:rsidR="00D02A31" w:rsidRPr="001D5112">
        <w:rPr>
          <w:rFonts w:cstheme="majorBidi"/>
        </w:rPr>
        <w:t xml:space="preserve"> jeśli dotyczą zagadnień o charakterze </w:t>
      </w:r>
      <w:r w:rsidR="66433801" w:rsidRPr="001D5112">
        <w:rPr>
          <w:rFonts w:cstheme="majorBidi"/>
        </w:rPr>
        <w:t>technicznym,</w:t>
      </w:r>
      <w:r w:rsidR="00D02A31" w:rsidRPr="001D5112">
        <w:rPr>
          <w:rFonts w:cstheme="majorBidi"/>
        </w:rPr>
        <w:t xml:space="preserve"> gdzie powszechnie stosowanym językiem jest język angielski</w:t>
      </w:r>
      <w:r w:rsidR="003F4494" w:rsidRPr="001D5112">
        <w:rPr>
          <w:rFonts w:eastAsia="Calibri" w:cs="Calibri Light"/>
        </w:rPr>
        <w:t xml:space="preserve">. </w:t>
      </w:r>
      <w:r w:rsidRPr="001D5112">
        <w:rPr>
          <w:rFonts w:eastAsia="Calibri" w:cs="Calibri Light"/>
        </w:rPr>
        <w:t>Wniosek musi być podpisany zgodnie z zasadami reprezentacji Wnioskodawcy.</w:t>
      </w:r>
      <w:r w:rsidR="00BE3FEF" w:rsidRPr="001D5112">
        <w:rPr>
          <w:rFonts w:eastAsia="Calibri" w:cs="Calibri Light"/>
        </w:rPr>
        <w:t xml:space="preserve"> </w:t>
      </w:r>
      <w:r w:rsidR="00F81B29" w:rsidRPr="001D5112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1D5112">
        <w:rPr>
          <w:rFonts w:eastAsia="Calibri" w:cs="Calibri Light"/>
        </w:rPr>
        <w:t xml:space="preserve"> </w:t>
      </w:r>
      <w:r w:rsidR="004973FD" w:rsidRPr="001D5112">
        <w:rPr>
          <w:rFonts w:eastAsia="Calibri" w:cs="Calibri Light"/>
        </w:rPr>
        <w:t xml:space="preserve">dokumentów </w:t>
      </w:r>
      <w:r w:rsidR="22CCBB9B" w:rsidRPr="001D5112">
        <w:rPr>
          <w:rFonts w:eastAsia="Calibri" w:cs="Calibri Light"/>
        </w:rPr>
        <w:t xml:space="preserve">złożonych również </w:t>
      </w:r>
      <w:r w:rsidR="004973FD" w:rsidRPr="001D5112">
        <w:rPr>
          <w:rFonts w:eastAsia="Calibri" w:cs="Calibri Light"/>
        </w:rPr>
        <w:t xml:space="preserve">w formie pisemnej </w:t>
      </w:r>
      <w:r w:rsidR="005A14BC" w:rsidRPr="001D5112">
        <w:rPr>
          <w:rFonts w:eastAsia="Calibri" w:cs="Calibri Light"/>
        </w:rPr>
        <w:t>lub dokumentów elektronicznych opatrzonych kwalifikowanym podpisem elektronicznym</w:t>
      </w:r>
      <w:r w:rsidR="71D18518" w:rsidRPr="001D5112">
        <w:rPr>
          <w:rFonts w:eastAsia="Calibri" w:cs="Calibri Light"/>
        </w:rPr>
        <w:t>.</w:t>
      </w:r>
      <w:bookmarkStart w:id="160" w:name="_Hlk57332191"/>
      <w:r w:rsidR="006C0BA8" w:rsidRPr="001D5112">
        <w:rPr>
          <w:rFonts w:eastAsia="Calibri" w:cs="Calibri Light"/>
        </w:rPr>
        <w:t xml:space="preserve"> </w:t>
      </w:r>
      <w:r w:rsidR="650D5918" w:rsidRPr="001D5112">
        <w:rPr>
          <w:rFonts w:eastAsia="Calibri" w:cs="Calibri Light"/>
        </w:rPr>
        <w:t>P</w:t>
      </w:r>
      <w:r w:rsidR="00382908" w:rsidRPr="001D5112">
        <w:rPr>
          <w:rFonts w:eastAsia="Calibri" w:cs="Calibri Light"/>
        </w:rPr>
        <w:t>ełnomocnictw</w:t>
      </w:r>
      <w:r w:rsidR="54ED49AD" w:rsidRPr="001D5112">
        <w:rPr>
          <w:rFonts w:eastAsia="Calibri" w:cs="Calibri Light"/>
        </w:rPr>
        <w:t>o</w:t>
      </w:r>
      <w:r w:rsidR="00382908" w:rsidRPr="001D5112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60"/>
      <w:r w:rsidR="00F81B29" w:rsidRPr="001D5112">
        <w:rPr>
          <w:rFonts w:eastAsia="Calibri" w:cs="Calibri Light"/>
        </w:rPr>
        <w:t>.</w:t>
      </w:r>
    </w:p>
    <w:p w14:paraId="275AA714" w14:textId="013D8695" w:rsidR="00E55A39" w:rsidRPr="001D5112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rPr>
          <w:rFonts w:eastAsia="Calibri" w:cs="Calibri Light"/>
        </w:rPr>
        <w:lastRenderedPageBreak/>
        <w:t>Do Wniosku Wnioskodawca załącza wszystkie dokument</w:t>
      </w:r>
      <w:r w:rsidR="005D09E0" w:rsidRPr="001D5112">
        <w:rPr>
          <w:rFonts w:eastAsia="Calibri" w:cs="Calibri Light"/>
        </w:rPr>
        <w:t xml:space="preserve">y </w:t>
      </w:r>
      <w:r w:rsidR="00720F2C" w:rsidRPr="001D5112">
        <w:rPr>
          <w:rFonts w:eastAsia="Calibri" w:cs="Calibri Light"/>
        </w:rPr>
        <w:t xml:space="preserve">wskazane we wzorze stanowiącym </w:t>
      </w:r>
      <w:r w:rsidR="00A65A55" w:rsidRPr="001D5112">
        <w:rPr>
          <w:rFonts w:eastAsia="Calibri" w:cs="Calibri Light"/>
        </w:rPr>
        <w:t>Załączni</w:t>
      </w:r>
      <w:r w:rsidR="00720F2C" w:rsidRPr="001D5112">
        <w:rPr>
          <w:rFonts w:eastAsia="Calibri" w:cs="Calibri Light"/>
        </w:rPr>
        <w:t>k nr 3 do Regulaminu</w:t>
      </w:r>
      <w:r w:rsidR="005A14BC" w:rsidRPr="001D5112">
        <w:rPr>
          <w:rFonts w:eastAsia="Calibri" w:cs="Calibri Light"/>
        </w:rPr>
        <w:t xml:space="preserve">. </w:t>
      </w:r>
      <w:r w:rsidR="00C62A15" w:rsidRPr="001D5112">
        <w:rPr>
          <w:rFonts w:eastAsia="Calibri" w:cs="Calibri Light"/>
        </w:rPr>
        <w:t xml:space="preserve">Dokumenty są składane w oryginale </w:t>
      </w:r>
      <w:r w:rsidRPr="001D5112">
        <w:rPr>
          <w:rFonts w:eastAsia="Calibri" w:cs="Calibri Light"/>
        </w:rPr>
        <w:t>lub kopiach poświadczonych za zgodność z oryginałem przez Wnioskodawcę.</w:t>
      </w:r>
      <w:r w:rsidR="22619EF1" w:rsidRPr="001D5112">
        <w:rPr>
          <w:rFonts w:eastAsia="Calibri" w:cs="Calibri Light"/>
        </w:rPr>
        <w:t xml:space="preserve"> </w:t>
      </w:r>
      <w:r w:rsidR="22619EF1" w:rsidRPr="001D5112">
        <w:rPr>
          <w:rFonts w:ascii="Calibri" w:eastAsia="Calibri" w:hAnsi="Calibri" w:cs="Calibri"/>
        </w:rPr>
        <w:t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</w:t>
      </w:r>
      <w:r w:rsidR="00B60EA4" w:rsidRPr="001D5112">
        <w:rPr>
          <w:rFonts w:ascii="Calibri" w:eastAsia="Calibri" w:hAnsi="Calibri" w:cs="Calibri"/>
        </w:rPr>
        <w:t xml:space="preserve"> </w:t>
      </w:r>
    </w:p>
    <w:p w14:paraId="5BC865E8" w14:textId="32F89889" w:rsidR="001451E7" w:rsidRPr="001D5112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1D5112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1D5112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1D5112">
        <w:rPr>
          <w:rFonts w:eastAsia="Calibri" w:cs="Calibri Light"/>
        </w:rPr>
        <w:t xml:space="preserve">rajowego </w:t>
      </w:r>
      <w:r w:rsidR="001451E7" w:rsidRPr="001D5112">
        <w:rPr>
          <w:rFonts w:eastAsia="Calibri" w:cs="Calibri Light"/>
        </w:rPr>
        <w:t>R</w:t>
      </w:r>
      <w:r w:rsidR="00BB37CD" w:rsidRPr="001D5112">
        <w:rPr>
          <w:rFonts w:eastAsia="Calibri" w:cs="Calibri Light"/>
        </w:rPr>
        <w:t xml:space="preserve">ejestru </w:t>
      </w:r>
      <w:r w:rsidR="001451E7" w:rsidRPr="001D5112">
        <w:rPr>
          <w:rFonts w:eastAsia="Calibri" w:cs="Calibri Light"/>
        </w:rPr>
        <w:t>S</w:t>
      </w:r>
      <w:r w:rsidR="00BB37CD" w:rsidRPr="001D5112">
        <w:rPr>
          <w:rFonts w:eastAsia="Calibri" w:cs="Calibri Light"/>
        </w:rPr>
        <w:t>ądowego</w:t>
      </w:r>
      <w:r w:rsidR="001451E7" w:rsidRPr="001D5112">
        <w:rPr>
          <w:rFonts w:eastAsia="Calibri" w:cs="Calibri Light"/>
        </w:rPr>
        <w:t>, dokument z innego rejestru publicznego, akt powołania, itp.).</w:t>
      </w:r>
    </w:p>
    <w:p w14:paraId="31FA659A" w14:textId="21CE839E" w:rsidR="00E55A39" w:rsidRPr="001D5112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37DB669">
        <w:rPr>
          <w:rFonts w:eastAsia="Calibri" w:cs="Calibri Light"/>
        </w:rPr>
        <w:t xml:space="preserve">Wniosek może być podpisany </w:t>
      </w:r>
      <w:r w:rsidR="00C62A15" w:rsidRPr="037DB669">
        <w:rPr>
          <w:rFonts w:eastAsia="Calibri" w:cs="Calibri Light"/>
        </w:rPr>
        <w:t>przez pełnomocnika</w:t>
      </w:r>
      <w:r w:rsidR="00BC697E" w:rsidRPr="037DB669">
        <w:rPr>
          <w:rFonts w:eastAsia="Calibri" w:cs="Calibri Light"/>
        </w:rPr>
        <w:t>.</w:t>
      </w:r>
      <w:r w:rsidR="00C62A15" w:rsidRPr="037DB669">
        <w:rPr>
          <w:rFonts w:eastAsia="Calibri" w:cs="Calibri Light"/>
        </w:rPr>
        <w:t xml:space="preserve"> W </w:t>
      </w:r>
      <w:r w:rsidRPr="037DB669">
        <w:rPr>
          <w:rFonts w:eastAsia="Calibri" w:cs="Calibri Light"/>
        </w:rPr>
        <w:t xml:space="preserve">takim </w:t>
      </w:r>
      <w:r w:rsidR="00C62A15" w:rsidRPr="037DB669">
        <w:rPr>
          <w:rFonts w:eastAsia="Calibri" w:cs="Calibri Light"/>
        </w:rPr>
        <w:t xml:space="preserve">przypadku niezbędne jest przedłożenie oryginału pełnomocnictwa </w:t>
      </w:r>
      <w:r w:rsidR="00AC2693" w:rsidRPr="037DB669">
        <w:rPr>
          <w:rFonts w:eastAsia="Calibri" w:cs="Calibri Light"/>
        </w:rPr>
        <w:t xml:space="preserve">uprawniającego do podpisania i złożenia Wniosku </w:t>
      </w:r>
      <w:r w:rsidR="00C62A15" w:rsidRPr="037DB669">
        <w:rPr>
          <w:rFonts w:eastAsia="Calibri" w:cs="Calibri Light"/>
        </w:rPr>
        <w:t>wraz z dokument</w:t>
      </w:r>
      <w:r w:rsidRPr="037DB669">
        <w:rPr>
          <w:rFonts w:eastAsia="Calibri" w:cs="Calibri Light"/>
        </w:rPr>
        <w:t>em wykazującym</w:t>
      </w:r>
      <w:r w:rsidR="00C62A15" w:rsidRPr="037DB669">
        <w:rPr>
          <w:rFonts w:eastAsia="Calibri" w:cs="Calibri Light"/>
        </w:rPr>
        <w:t xml:space="preserve"> umocowanie osób, które udzieliły pełnomocnictwa w imieniu Wnioskodawcy </w:t>
      </w:r>
      <w:r w:rsidRPr="037DB669">
        <w:rPr>
          <w:rFonts w:eastAsia="Calibri" w:cs="Calibri Light"/>
        </w:rPr>
        <w:t xml:space="preserve">(np. wydruk odpowiadający odpisowi </w:t>
      </w:r>
      <w:r w:rsidR="00BB37CD" w:rsidRPr="037DB669">
        <w:rPr>
          <w:rFonts w:eastAsia="Calibri" w:cs="Calibri Light"/>
        </w:rPr>
        <w:t>Krajowego Rejestru Sądowego</w:t>
      </w:r>
      <w:r w:rsidRPr="037DB669">
        <w:rPr>
          <w:rFonts w:eastAsia="Calibri" w:cs="Calibri Light"/>
        </w:rPr>
        <w:t>, dokument z innego rejestru publicznego, akt powołania, itp.), złożonym w</w:t>
      </w:r>
      <w:r w:rsidR="00C90F5C" w:rsidRPr="037DB669">
        <w:rPr>
          <w:rFonts w:eastAsia="Calibri" w:cs="Calibri Light"/>
        </w:rPr>
        <w:t xml:space="preserve"> </w:t>
      </w:r>
      <w:bookmarkStart w:id="161" w:name="_Hlk53784625"/>
      <w:r w:rsidR="00C90F5C" w:rsidRPr="037DB669">
        <w:rPr>
          <w:rFonts w:eastAsia="Calibri" w:cs="Calibri Light"/>
        </w:rPr>
        <w:t>postaci zeskanowanego oryginału</w:t>
      </w:r>
      <w:r w:rsidR="77FE0C4B" w:rsidRPr="037DB669">
        <w:rPr>
          <w:rFonts w:eastAsia="Calibri" w:cs="Calibri Light"/>
        </w:rPr>
        <w:t xml:space="preserve"> w przypadku przedłożenia pełnomocnictwa również w wersji papierowej</w:t>
      </w:r>
      <w:bookmarkEnd w:id="161"/>
      <w:r w:rsidRPr="037DB669">
        <w:rPr>
          <w:rFonts w:eastAsia="Calibri" w:cs="Calibri Light"/>
        </w:rPr>
        <w:t xml:space="preserve"> lub kopii poświadczonej za zgodność przez </w:t>
      </w:r>
      <w:r w:rsidR="00954DB7" w:rsidRPr="037DB669">
        <w:rPr>
          <w:rFonts w:eastAsia="Calibri" w:cs="Calibri Light"/>
        </w:rPr>
        <w:t xml:space="preserve">notariusza </w:t>
      </w:r>
      <w:bookmarkStart w:id="162" w:name="_Hlk53784632"/>
      <w:r w:rsidR="00C90F5C" w:rsidRPr="037DB669">
        <w:rPr>
          <w:rFonts w:eastAsia="Calibri" w:cs="Calibri Light"/>
        </w:rPr>
        <w:t xml:space="preserve">lub dokumentu elektronicznego z </w:t>
      </w:r>
      <w:r w:rsidR="00E72B0E" w:rsidRPr="037DB669">
        <w:rPr>
          <w:rFonts w:eastAsia="Calibri" w:cs="Calibri Light"/>
        </w:rPr>
        <w:t>kwalifikowanymi</w:t>
      </w:r>
      <w:r w:rsidR="00C90F5C" w:rsidRPr="037DB669">
        <w:rPr>
          <w:rFonts w:eastAsia="Calibri" w:cs="Calibri Light"/>
        </w:rPr>
        <w:t xml:space="preserve"> podpisami elektronicznymi</w:t>
      </w:r>
      <w:bookmarkEnd w:id="162"/>
      <w:r w:rsidRPr="037DB669">
        <w:rPr>
          <w:rFonts w:eastAsia="Calibri" w:cs="Calibri Light"/>
        </w:rPr>
        <w:t>.</w:t>
      </w:r>
    </w:p>
    <w:p w14:paraId="6E188322" w14:textId="3078CC44" w:rsidR="00C62A15" w:rsidRPr="001D5112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 przypadku złożenia Wniosku w imieniu kilku podmiotów</w:t>
      </w:r>
      <w:bookmarkStart w:id="163" w:name="_Hlk53784641"/>
      <w:r w:rsidRPr="001D5112">
        <w:rPr>
          <w:rFonts w:eastAsia="Calibri" w:cs="Calibri Light"/>
        </w:rPr>
        <w:t>,</w:t>
      </w:r>
      <w:r w:rsidR="004F7E3A" w:rsidRPr="001D5112">
        <w:rPr>
          <w:rFonts w:eastAsia="Calibri" w:cs="Calibri Light"/>
        </w:rPr>
        <w:t xml:space="preserve"> wszystkie podmioty muszą być wyszczególnione we Wniosku, a</w:t>
      </w:r>
      <w:r w:rsidRPr="001D5112">
        <w:rPr>
          <w:rFonts w:eastAsia="Calibri" w:cs="Calibri Light"/>
        </w:rPr>
        <w:t xml:space="preserve"> </w:t>
      </w:r>
      <w:bookmarkEnd w:id="163"/>
      <w:r w:rsidRPr="001D5112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1D759961" w:rsidR="00D4651E" w:rsidRPr="001D5112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64" w:name="_Ref509210077"/>
      <w:bookmarkStart w:id="165" w:name="_Ref52633744"/>
      <w:r w:rsidRPr="001D5112">
        <w:rPr>
          <w:rFonts w:eastAsia="Calibri" w:cs="Calibri Light"/>
        </w:rPr>
        <w:t xml:space="preserve">Nośnik zawierający </w:t>
      </w:r>
      <w:r w:rsidR="00BC697E" w:rsidRPr="001D5112">
        <w:rPr>
          <w:rFonts w:eastAsia="Calibri" w:cs="Calibri Light"/>
        </w:rPr>
        <w:t xml:space="preserve">Wniosek </w:t>
      </w:r>
      <w:bookmarkStart w:id="166" w:name="_Hlk57332060"/>
      <w:r w:rsidR="00037723" w:rsidRPr="001D5112">
        <w:rPr>
          <w:rFonts w:eastAsia="Calibri" w:cs="Calibri Light"/>
        </w:rPr>
        <w:t xml:space="preserve">w formie elektronicznej </w:t>
      </w:r>
      <w:bookmarkEnd w:id="166"/>
      <w:r w:rsidR="00BC697E" w:rsidRPr="001D5112">
        <w:rPr>
          <w:rFonts w:eastAsia="Calibri" w:cs="Calibri Light"/>
        </w:rPr>
        <w:t xml:space="preserve">wraz z dokumentami i oświadczeniami </w:t>
      </w:r>
      <w:r w:rsidRPr="001D5112">
        <w:rPr>
          <w:rFonts w:eastAsia="Calibri" w:cs="Calibri Light"/>
        </w:rPr>
        <w:t xml:space="preserve">lub Wniosek wraz z dokumentami i oświadczeniami w formie pisemnej </w:t>
      </w:r>
      <w:r w:rsidR="00BC697E" w:rsidRPr="001D5112">
        <w:rPr>
          <w:rFonts w:eastAsia="Calibri" w:cs="Calibri Light"/>
        </w:rPr>
        <w:t xml:space="preserve">należy umieścić w zamkniętej </w:t>
      </w:r>
      <w:r w:rsidR="00640EA3" w:rsidRPr="001D5112">
        <w:rPr>
          <w:rFonts w:eastAsia="Calibri" w:cs="Calibri Light"/>
        </w:rPr>
        <w:t>przesyłce</w:t>
      </w:r>
      <w:r w:rsidR="00BC697E" w:rsidRPr="001D5112">
        <w:rPr>
          <w:rFonts w:eastAsia="Calibri" w:cs="Calibri Light"/>
        </w:rPr>
        <w:t xml:space="preserve">, zapieczętowanej w sposób zapewniający zachowanie poufności jej treści oraz zabezpieczającej jej nienaruszalność do upływu terminu określonego </w:t>
      </w:r>
      <w:r w:rsidR="00E55A39" w:rsidRPr="001D5112">
        <w:rPr>
          <w:rFonts w:eastAsia="Calibri" w:cs="Calibri Light"/>
        </w:rPr>
        <w:t xml:space="preserve">w pkt </w:t>
      </w:r>
      <w:r w:rsidR="008C529A" w:rsidRPr="001D5112">
        <w:rPr>
          <w:rFonts w:eastAsia="Calibri" w:cs="Calibri Light"/>
          <w:b/>
          <w:bCs/>
        </w:rPr>
        <w:fldChar w:fldCharType="begin"/>
      </w:r>
      <w:r w:rsidR="008C529A" w:rsidRPr="001D5112">
        <w:rPr>
          <w:rFonts w:eastAsia="Calibri" w:cs="Calibri Light"/>
        </w:rPr>
        <w:instrText xml:space="preserve"> REF _Ref509206746 \r \h </w:instrText>
      </w:r>
      <w:r w:rsidR="0040046F" w:rsidRPr="001D5112">
        <w:rPr>
          <w:rFonts w:eastAsia="Calibri" w:cs="Calibri Light"/>
        </w:rPr>
        <w:instrText xml:space="preserve"> \* MERGEFORMAT </w:instrText>
      </w:r>
      <w:r w:rsidR="008C529A" w:rsidRPr="001D5112">
        <w:rPr>
          <w:rFonts w:eastAsia="Calibri" w:cs="Calibri Light"/>
          <w:b/>
          <w:bCs/>
        </w:rPr>
      </w:r>
      <w:r w:rsidR="008C529A" w:rsidRPr="001D5112">
        <w:rPr>
          <w:rFonts w:eastAsia="Calibri" w:cs="Calibri Light"/>
          <w:b/>
          <w:bCs/>
        </w:rPr>
        <w:fldChar w:fldCharType="separate"/>
      </w:r>
      <w:r w:rsidR="00C61037">
        <w:rPr>
          <w:rFonts w:eastAsia="Calibri" w:cs="Calibri Light"/>
        </w:rPr>
        <w:t>4.3</w:t>
      </w:r>
      <w:r w:rsidR="008C529A" w:rsidRPr="001D5112">
        <w:rPr>
          <w:rFonts w:eastAsia="Calibri" w:cs="Calibri Light"/>
          <w:b/>
          <w:bCs/>
        </w:rPr>
        <w:fldChar w:fldCharType="end"/>
      </w:r>
      <w:r w:rsidR="00B41024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 xml:space="preserve">Regulaminu. </w:t>
      </w:r>
      <w:r w:rsidR="00954DB7" w:rsidRPr="001D5112">
        <w:rPr>
          <w:rFonts w:eastAsia="Calibri" w:cs="Calibri Light"/>
        </w:rPr>
        <w:t xml:space="preserve">Przesyłka </w:t>
      </w:r>
      <w:r w:rsidR="00BC697E" w:rsidRPr="001D5112">
        <w:rPr>
          <w:rFonts w:eastAsia="Calibri" w:cs="Calibri Light"/>
        </w:rPr>
        <w:t>powinna być oznaczona nazwą i adresem Centrum, nazwą i dokładnym adresem Wnioskodawcy oraz napisem</w:t>
      </w:r>
      <w:r w:rsidR="006C2B59" w:rsidRPr="001D5112">
        <w:rPr>
          <w:rFonts w:eastAsia="Calibri" w:cs="Calibri Light"/>
        </w:rPr>
        <w:t xml:space="preserve"> odpowiadającym</w:t>
      </w:r>
      <w:r w:rsidR="00BC697E" w:rsidRPr="001D5112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1D5112">
        <w:rPr>
          <w:rFonts w:eastAsia="Calibri" w:cs="Calibri Light"/>
        </w:rPr>
        <w:t>Przedsięwzięcia</w:t>
      </w:r>
      <w:r w:rsidR="00BC697E" w:rsidRPr="001D5112">
        <w:rPr>
          <w:rFonts w:eastAsia="Calibri" w:cs="Calibri Light"/>
        </w:rPr>
        <w:t xml:space="preserve"> </w:t>
      </w:r>
      <w:r w:rsidR="00390FA7" w:rsidRPr="00390FA7">
        <w:rPr>
          <w:rFonts w:eastAsia="Calibri" w:cs="Calibri Light"/>
        </w:rPr>
        <w:t>Technologie domowej retencji</w:t>
      </w:r>
      <w:r w:rsidR="00770308" w:rsidRPr="001D5112">
        <w:rPr>
          <w:rFonts w:eastAsia="Calibri" w:cs="Calibri Light"/>
        </w:rPr>
        <w:t>”</w:t>
      </w:r>
      <w:r w:rsidR="00E55A39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 xml:space="preserve">oraz „NIE OTWIERAĆ PRZED </w:t>
      </w:r>
      <w:r w:rsidR="00A64121" w:rsidRPr="001D5112">
        <w:rPr>
          <w:rFonts w:eastAsia="Calibri" w:cs="Calibri Light"/>
        </w:rPr>
        <w:t xml:space="preserve">TERMINEM </w:t>
      </w:r>
      <w:r w:rsidR="005D713B" w:rsidRPr="001D5112">
        <w:rPr>
          <w:rFonts w:eastAsia="Calibri" w:cs="Calibri Light"/>
        </w:rPr>
        <w:t xml:space="preserve">OTWARCIA </w:t>
      </w:r>
      <w:r w:rsidR="00A64121" w:rsidRPr="001D5112">
        <w:rPr>
          <w:rFonts w:eastAsia="Calibri" w:cs="Calibri Light"/>
        </w:rPr>
        <w:t>WNIOSKÓW</w:t>
      </w:r>
      <w:r w:rsidR="00BC697E" w:rsidRPr="001D5112">
        <w:rPr>
          <w:rFonts w:eastAsia="Calibri" w:cs="Calibri Light"/>
        </w:rPr>
        <w:t xml:space="preserve"> </w:t>
      </w:r>
      <w:r w:rsidR="0046433F" w:rsidRPr="001D5112">
        <w:rPr>
          <w:rFonts w:eastAsia="Calibri" w:cs="Calibri Light"/>
        </w:rPr>
        <w:t xml:space="preserve">O </w:t>
      </w:r>
      <w:r w:rsidR="00BC697E" w:rsidRPr="001D5112">
        <w:rPr>
          <w:rFonts w:eastAsia="Calibri" w:cs="Calibri Light"/>
        </w:rPr>
        <w:t xml:space="preserve">GODZ. </w:t>
      </w:r>
      <w:bookmarkEnd w:id="164"/>
      <w:r w:rsidR="45E452B7" w:rsidRPr="001D5112">
        <w:rPr>
          <w:rFonts w:eastAsia="Calibri" w:cs="Calibri Light"/>
        </w:rPr>
        <w:t>14:00</w:t>
      </w:r>
      <w:r w:rsidR="00AC2693" w:rsidRPr="001D5112">
        <w:rPr>
          <w:rFonts w:eastAsia="Calibri" w:cs="Calibri Light"/>
        </w:rPr>
        <w:t>”</w:t>
      </w:r>
      <w:bookmarkEnd w:id="165"/>
      <w:r w:rsidR="004F7E3A" w:rsidRPr="001D5112">
        <w:rPr>
          <w:rFonts w:eastAsia="Calibri" w:cs="Calibri Light"/>
        </w:rPr>
        <w:t xml:space="preserve">. </w:t>
      </w:r>
    </w:p>
    <w:p w14:paraId="2FA2E7B8" w14:textId="4B06AD3A" w:rsidR="008872AB" w:rsidRPr="001D5112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  <w:b/>
          <w:bCs/>
        </w:rPr>
        <w:t xml:space="preserve">Z zastrzeżeniem zdania kolejnego, </w:t>
      </w:r>
      <w:r w:rsidR="001451E7" w:rsidRPr="001D5112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001D5112">
        <w:rPr>
          <w:rFonts w:eastAsia="Calibri" w:cs="Calibri Light"/>
          <w:b/>
          <w:bCs/>
        </w:rPr>
        <w:t xml:space="preserve">Wniosku </w:t>
      </w:r>
      <w:r w:rsidR="00D745B6" w:rsidRPr="001D5112">
        <w:rPr>
          <w:rFonts w:eastAsia="Calibri" w:cs="Calibri Light"/>
          <w:b/>
          <w:bCs/>
        </w:rPr>
        <w:t xml:space="preserve">i </w:t>
      </w:r>
      <w:r w:rsidR="00A65A55" w:rsidRPr="001D5112">
        <w:rPr>
          <w:rFonts w:eastAsia="Calibri" w:cs="Calibri Light"/>
          <w:b/>
          <w:bCs/>
        </w:rPr>
        <w:t>Załączni</w:t>
      </w:r>
      <w:r w:rsidR="00D745B6" w:rsidRPr="001D5112">
        <w:rPr>
          <w:rFonts w:eastAsia="Calibri" w:cs="Calibri Light"/>
          <w:b/>
          <w:bCs/>
        </w:rPr>
        <w:t xml:space="preserve">kach do </w:t>
      </w:r>
      <w:r w:rsidR="007055BA" w:rsidRPr="001D5112">
        <w:rPr>
          <w:rFonts w:eastAsia="Calibri" w:cs="Calibri Light"/>
          <w:b/>
          <w:bCs/>
        </w:rPr>
        <w:t>Wniosku</w:t>
      </w:r>
      <w:r w:rsidR="00D745B6" w:rsidRPr="001D5112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001D5112">
        <w:rPr>
          <w:rFonts w:eastAsia="Calibri" w:cs="Calibri Light"/>
          <w:b/>
          <w:bCs/>
        </w:rPr>
        <w:t>Etapów</w:t>
      </w:r>
      <w:r w:rsidR="00D745B6" w:rsidRPr="001D5112">
        <w:rPr>
          <w:rFonts w:eastAsia="Calibri" w:cs="Calibri Light"/>
          <w:b/>
          <w:bCs/>
        </w:rPr>
        <w:t>,</w:t>
      </w:r>
      <w:r w:rsidR="001451E7" w:rsidRPr="001D5112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001D5112">
        <w:rPr>
          <w:rFonts w:eastAsia="Calibri" w:cs="Calibri Light"/>
          <w:b/>
          <w:bCs/>
        </w:rPr>
        <w:t xml:space="preserve"> </w:t>
      </w:r>
      <w:r w:rsidR="00423782" w:rsidRPr="001D5112">
        <w:rPr>
          <w:rFonts w:eastAsia="Calibri" w:cs="Calibri Light"/>
        </w:rPr>
        <w:t>(tj. zgodnie z art. 11 ust. 2 Ustawy ZNK: „</w:t>
      </w:r>
      <w:r w:rsidR="00423782" w:rsidRPr="001D5112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 w:rsidRPr="001D5112">
        <w:t>”)</w:t>
      </w:r>
      <w:r w:rsidR="001451E7" w:rsidRPr="001D5112">
        <w:rPr>
          <w:rFonts w:eastAsia="Calibri" w:cs="Calibri Light"/>
        </w:rPr>
        <w:t>.</w:t>
      </w:r>
      <w:r w:rsidRPr="001D5112">
        <w:rPr>
          <w:rFonts w:eastAsia="Calibri" w:cs="Calibri Light"/>
        </w:rPr>
        <w:t xml:space="preserve"> Zastrzeżeniu nie podlegają informacje</w:t>
      </w:r>
      <w:r w:rsidR="008872AB" w:rsidRPr="001D5112">
        <w:rPr>
          <w:rFonts w:eastAsia="Calibri" w:cs="Calibri Light"/>
        </w:rPr>
        <w:t>:</w:t>
      </w:r>
    </w:p>
    <w:p w14:paraId="419CE90C" w14:textId="06B6E8EB" w:rsidR="00E156BF" w:rsidRPr="001D5112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 dotyczące wynagrodzenia </w:t>
      </w:r>
      <w:r w:rsidR="0009424E" w:rsidRPr="001D5112">
        <w:rPr>
          <w:rFonts w:eastAsia="Calibri" w:cs="Calibri Light"/>
        </w:rPr>
        <w:t xml:space="preserve">Wnioskodawców </w:t>
      </w:r>
      <w:r w:rsidRPr="001D5112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1D5112">
        <w:rPr>
          <w:rFonts w:eastAsia="Calibri" w:cs="Calibri Light"/>
        </w:rPr>
        <w:t>P</w:t>
      </w:r>
      <w:r w:rsidRPr="001D5112">
        <w:rPr>
          <w:rFonts w:eastAsia="Calibri" w:cs="Calibri Light"/>
        </w:rPr>
        <w:t>rzychodzie z Komercjalizacji Technologii Zależnych,</w:t>
      </w:r>
      <w:r w:rsidR="00B60EA4" w:rsidRPr="001D5112">
        <w:rPr>
          <w:rFonts w:eastAsia="Calibri" w:cs="Calibri Light"/>
        </w:rPr>
        <w:t xml:space="preserve"> </w:t>
      </w:r>
    </w:p>
    <w:p w14:paraId="1223BAC2" w14:textId="3E3139DC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Dane Wnioskodawcy</w:t>
      </w:r>
      <w:r w:rsidR="00C36957" w:rsidRPr="001D5112">
        <w:rPr>
          <w:rFonts w:eastAsia="Calibri" w:cs="Calibri Light"/>
        </w:rPr>
        <w:t>,</w:t>
      </w:r>
      <w:r w:rsidRPr="001D5112">
        <w:rPr>
          <w:rFonts w:eastAsia="Calibri" w:cs="Calibri Light"/>
        </w:rPr>
        <w:t xml:space="preserve"> </w:t>
      </w:r>
    </w:p>
    <w:p w14:paraId="7FC05A6C" w14:textId="4B8AF0C8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lastRenderedPageBreak/>
        <w:t>Deklaracje spełnienia lub nie Wymagań oraz zadeklarowane przez Wnioskodawcę/Wykonawcę wartości Wymagań Konkursowych,</w:t>
      </w:r>
    </w:p>
    <w:p w14:paraId="3EE865EB" w14:textId="4654A880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1D5112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Pr="001D5112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na co </w:t>
      </w:r>
      <w:r w:rsidR="0009424E" w:rsidRPr="001D5112">
        <w:rPr>
          <w:rFonts w:eastAsia="Calibri" w:cs="Calibri Light"/>
        </w:rPr>
        <w:t>Wnioskodawcy</w:t>
      </w:r>
      <w:r w:rsidRPr="001D5112">
        <w:rPr>
          <w:rFonts w:eastAsia="Calibri" w:cs="Calibri Light"/>
        </w:rPr>
        <w:t xml:space="preserve"> </w:t>
      </w:r>
      <w:r w:rsidR="0009424E" w:rsidRPr="001D5112">
        <w:rPr>
          <w:rFonts w:eastAsia="Calibri" w:cs="Calibri Light"/>
        </w:rPr>
        <w:t>godzą się składając Wniosek</w:t>
      </w:r>
      <w:r w:rsidRPr="001D5112">
        <w:rPr>
          <w:rFonts w:eastAsia="Calibri" w:cs="Calibri Light"/>
        </w:rPr>
        <w:t>.</w:t>
      </w:r>
      <w:r w:rsidR="001451E7" w:rsidRPr="001D5112">
        <w:rPr>
          <w:rFonts w:eastAsia="Calibri" w:cs="Calibri Light"/>
        </w:rPr>
        <w:t xml:space="preserve"> </w:t>
      </w:r>
    </w:p>
    <w:p w14:paraId="0D3592DA" w14:textId="2DC15301" w:rsidR="00C36957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</w:t>
      </w:r>
      <w:r w:rsidR="0029074E" w:rsidRPr="001D5112">
        <w:rPr>
          <w:rFonts w:eastAsia="Calibri" w:cs="Calibri Light"/>
        </w:rPr>
        <w:t> </w:t>
      </w:r>
      <w:r w:rsidRPr="001D5112">
        <w:rPr>
          <w:rFonts w:eastAsia="Calibri" w:cs="Calibri Light"/>
        </w:rPr>
        <w:t>przypadku, gdy informacje przedkładane przez Wnioskodawcę</w:t>
      </w:r>
      <w:r w:rsidR="00EC276F" w:rsidRPr="001D5112">
        <w:rPr>
          <w:rFonts w:eastAsia="Calibri" w:cs="Calibri Light"/>
        </w:rPr>
        <w:t xml:space="preserve"> (odpowiednio </w:t>
      </w:r>
      <w:r w:rsidR="00E156BF" w:rsidRPr="001D5112">
        <w:rPr>
          <w:rFonts w:eastAsia="Calibri" w:cs="Calibri Light"/>
        </w:rPr>
        <w:t xml:space="preserve">w trakcie realizacji Umowy: </w:t>
      </w:r>
      <w:r w:rsidR="00EC276F" w:rsidRPr="001D5112">
        <w:rPr>
          <w:rFonts w:eastAsia="Calibri" w:cs="Calibri Light"/>
        </w:rPr>
        <w:t>Wykonawcę)</w:t>
      </w:r>
      <w:r w:rsidRPr="001D5112">
        <w:rPr>
          <w:rFonts w:eastAsia="Calibri" w:cs="Calibri Light"/>
        </w:rPr>
        <w:t xml:space="preserve"> stanowią tajemnicę przedsiębiorstwa, Wnioskodawca</w:t>
      </w:r>
      <w:r w:rsidR="00EC276F" w:rsidRPr="001D5112">
        <w:rPr>
          <w:rFonts w:eastAsia="Calibri" w:cs="Calibri Light"/>
        </w:rPr>
        <w:t xml:space="preserve"> (Wykonawca)</w:t>
      </w:r>
      <w:r w:rsidRPr="001D5112">
        <w:rPr>
          <w:rFonts w:eastAsia="Calibri" w:cs="Calibri Light"/>
        </w:rPr>
        <w:t xml:space="preserve"> jest zobowiązany podjąć działania niezbędne dla jej </w:t>
      </w:r>
      <w:r w:rsidR="008C529A" w:rsidRPr="001D5112">
        <w:rPr>
          <w:rFonts w:eastAsia="Calibri" w:cs="Calibri Light"/>
        </w:rPr>
        <w:t>zastrzeżenia</w:t>
      </w:r>
      <w:r w:rsidR="00A655DA" w:rsidRPr="001D5112">
        <w:rPr>
          <w:rFonts w:eastAsia="Calibri" w:cs="Calibri Light"/>
        </w:rPr>
        <w:t xml:space="preserve"> oraz uzasadnić na </w:t>
      </w:r>
      <w:r w:rsidR="00423782" w:rsidRPr="001D5112">
        <w:rPr>
          <w:rFonts w:eastAsia="Calibri" w:cs="Calibri Light"/>
        </w:rPr>
        <w:t xml:space="preserve">w osobnym dokumencie dołączonym do Wniosku </w:t>
      </w:r>
      <w:r w:rsidR="00A655DA" w:rsidRPr="001D5112">
        <w:rPr>
          <w:rFonts w:eastAsia="Calibri" w:cs="Calibri Light"/>
        </w:rPr>
        <w:t>uznanie informacji za tajemnicę przedsiębiorstwa</w:t>
      </w:r>
      <w:r w:rsidRPr="001D5112">
        <w:rPr>
          <w:rFonts w:eastAsia="Calibri" w:cs="Calibri Light"/>
        </w:rPr>
        <w:t xml:space="preserve">. Wnioskodawca </w:t>
      </w:r>
      <w:r w:rsidR="00EC276F" w:rsidRPr="001D5112">
        <w:rPr>
          <w:rFonts w:eastAsia="Calibri" w:cs="Calibri Light"/>
        </w:rPr>
        <w:t xml:space="preserve">(Wykonawca) </w:t>
      </w:r>
      <w:r w:rsidRPr="001D5112">
        <w:rPr>
          <w:rFonts w:eastAsia="Calibri" w:cs="Calibri Light"/>
        </w:rPr>
        <w:t xml:space="preserve">powinien </w:t>
      </w:r>
      <w:r w:rsidR="00EC276F" w:rsidRPr="001D5112">
        <w:rPr>
          <w:rFonts w:eastAsia="Calibri" w:cs="Calibri Light"/>
        </w:rPr>
        <w:t xml:space="preserve">co najmniej </w:t>
      </w:r>
      <w:r w:rsidR="00FC3965" w:rsidRPr="001D5112">
        <w:rPr>
          <w:rFonts w:eastAsia="Calibri" w:cs="Calibri Light"/>
        </w:rPr>
        <w:t xml:space="preserve">wyróżnić </w:t>
      </w:r>
      <w:r w:rsidRPr="001D5112">
        <w:rPr>
          <w:rFonts w:eastAsia="Calibri" w:cs="Calibri Light"/>
        </w:rPr>
        <w:t xml:space="preserve">odpowiedni zakres </w:t>
      </w:r>
      <w:r w:rsidR="00FC3965" w:rsidRPr="001D5112">
        <w:rPr>
          <w:rFonts w:eastAsia="Calibri" w:cs="Calibri Light"/>
        </w:rPr>
        <w:t xml:space="preserve">informacji kolorem czerwonym, zgodnie z poniższym przykładem: </w:t>
      </w:r>
      <w:r w:rsidR="00FC3965" w:rsidRPr="003E143B">
        <w:t>Treść wyróżniona tłem w kolorze czerwonym stanowiąca tajemnicę przedsiębiorcy.</w:t>
      </w:r>
      <w:r w:rsidR="00FC3965" w:rsidRPr="001D5112">
        <w:rPr>
          <w:rFonts w:eastAsia="Calibri" w:cs="Calibri Light"/>
        </w:rPr>
        <w:t xml:space="preserve"> </w:t>
      </w:r>
      <w:r w:rsidR="00C36957" w:rsidRPr="001D5112">
        <w:rPr>
          <w:rFonts w:eastAsia="Calibri" w:cs="Calibri Light"/>
        </w:rPr>
        <w:t xml:space="preserve">Dodatkowo do Wniosku Wnioskodawca pod rygorem bezskuteczności zastrzeżenia dołącza spis udostępnionych informacji stanowiących tajemnicę przedsiębiorcy zredagowany według wzoru: </w:t>
      </w:r>
    </w:p>
    <w:p w14:paraId="6C9A0D20" w14:textId="77777777" w:rsidR="00742F06" w:rsidRPr="001D5112" w:rsidRDefault="00742F06" w:rsidP="00C36957">
      <w:pPr>
        <w:spacing w:after="0" w:line="240" w:lineRule="auto"/>
        <w:ind w:left="567"/>
        <w:jc w:val="both"/>
        <w:rPr>
          <w:rFonts w:eastAsia="Calibri" w:cs="Calibri Light"/>
        </w:rPr>
      </w:pP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:rsidRPr="001D5112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:rsidRPr="001D5112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:rsidRPr="001D5112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D5112"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Pr="001D5112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1D5112" w:rsidRDefault="00C36957" w:rsidP="00A30373">
      <w:pPr>
        <w:spacing w:after="0" w:line="240" w:lineRule="auto"/>
        <w:ind w:left="567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ab/>
      </w:r>
      <w:r w:rsidR="008C529A" w:rsidRPr="001D5112">
        <w:rPr>
          <w:rFonts w:eastAsia="Calibri" w:cs="Calibri Light"/>
        </w:rPr>
        <w:t xml:space="preserve">Informacje zawarte we Wniosku </w:t>
      </w:r>
      <w:r w:rsidR="00EC276F" w:rsidRPr="001D5112">
        <w:rPr>
          <w:rFonts w:eastAsia="Calibri" w:cs="Calibri Light"/>
        </w:rPr>
        <w:t xml:space="preserve">lub Wynikach Prac </w:t>
      </w:r>
      <w:r w:rsidR="00DE1C7C" w:rsidRPr="001D5112">
        <w:rPr>
          <w:rFonts w:eastAsia="Calibri" w:cs="Calibri Light"/>
        </w:rPr>
        <w:t xml:space="preserve">Etapu </w:t>
      </w:r>
      <w:r w:rsidR="008C529A" w:rsidRPr="001D5112">
        <w:rPr>
          <w:rFonts w:eastAsia="Calibri" w:cs="Calibri Light"/>
        </w:rPr>
        <w:t>podlegają ujawnieniu do publicznej wiadomości lub odpowiednim organom na warunkach i</w:t>
      </w:r>
      <w:r w:rsidR="0029074E" w:rsidRPr="001D5112">
        <w:rPr>
          <w:rFonts w:eastAsia="Calibri" w:cs="Calibri Light"/>
        </w:rPr>
        <w:t> </w:t>
      </w:r>
      <w:r w:rsidR="008C529A" w:rsidRPr="001D5112">
        <w:rPr>
          <w:rFonts w:eastAsia="Calibri" w:cs="Calibri Light"/>
        </w:rPr>
        <w:t>w</w:t>
      </w:r>
      <w:r w:rsidR="0029074E" w:rsidRPr="001D5112">
        <w:rPr>
          <w:rFonts w:eastAsia="Calibri" w:cs="Calibri Light"/>
        </w:rPr>
        <w:t> </w:t>
      </w:r>
      <w:r w:rsidR="008C529A" w:rsidRPr="001D5112">
        <w:rPr>
          <w:rFonts w:eastAsia="Calibri" w:cs="Calibri Light"/>
        </w:rPr>
        <w:t>przypadkach określonych w</w:t>
      </w:r>
      <w:r w:rsidR="00252CDC" w:rsidRPr="001D5112">
        <w:rPr>
          <w:rFonts w:eastAsia="Calibri" w:cs="Calibri Light"/>
        </w:rPr>
        <w:t> </w:t>
      </w:r>
      <w:r w:rsidR="008C529A" w:rsidRPr="001D5112">
        <w:rPr>
          <w:rFonts w:eastAsia="Calibri" w:cs="Calibri Light"/>
        </w:rPr>
        <w:t>bezwzględnie obowiązujących przepisach prawa.</w:t>
      </w:r>
    </w:p>
    <w:p w14:paraId="6060CA86" w14:textId="77777777" w:rsidR="00BC697E" w:rsidRPr="001D5112" w:rsidRDefault="00BC697E" w:rsidP="00742F06">
      <w:pPr>
        <w:pStyle w:val="Nagwek2"/>
      </w:pPr>
      <w:bookmarkStart w:id="167" w:name="_Ref509206746"/>
      <w:bookmarkStart w:id="168" w:name="_Toc53762101"/>
      <w:bookmarkStart w:id="169" w:name="_Toc69201432"/>
      <w:bookmarkStart w:id="170" w:name="_Toc70262457"/>
      <w:bookmarkStart w:id="171" w:name="_Toc72275036"/>
      <w:bookmarkStart w:id="172" w:name="_Toc70488228"/>
      <w:r w:rsidRPr="001D5112">
        <w:t>Sposób, miejsce i termin składania Wniosków</w:t>
      </w:r>
      <w:bookmarkEnd w:id="167"/>
      <w:bookmarkEnd w:id="168"/>
      <w:bookmarkEnd w:id="169"/>
      <w:bookmarkEnd w:id="170"/>
      <w:bookmarkEnd w:id="171"/>
      <w:bookmarkEnd w:id="172"/>
    </w:p>
    <w:p w14:paraId="3562B840" w14:textId="77777777" w:rsidR="00BC697E" w:rsidRPr="001D5112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Wnioski należy składać w siedzibie Centrum</w:t>
      </w:r>
      <w:r w:rsidR="000F381E" w:rsidRPr="001D5112">
        <w:rPr>
          <w:rFonts w:eastAsia="Calibri" w:cs="Calibri Light"/>
        </w:rPr>
        <w:t xml:space="preserve"> –</w:t>
      </w:r>
      <w:r w:rsidRPr="001D5112">
        <w:rPr>
          <w:rFonts w:eastAsia="Calibri" w:cs="Calibri Light"/>
        </w:rPr>
        <w:t xml:space="preserve"> </w:t>
      </w:r>
      <w:r w:rsidR="000F381E" w:rsidRPr="001D5112">
        <w:rPr>
          <w:rFonts w:eastAsia="Calibri" w:cs="Calibri Light"/>
        </w:rPr>
        <w:t xml:space="preserve">ul. Nowogrodzka 47a, </w:t>
      </w:r>
      <w:r w:rsidR="0046433F" w:rsidRPr="001D5112">
        <w:rPr>
          <w:rFonts w:eastAsia="Calibri" w:cs="Calibri Light"/>
        </w:rPr>
        <w:t xml:space="preserve">00-695 </w:t>
      </w:r>
      <w:r w:rsidR="000F381E" w:rsidRPr="001D5112">
        <w:rPr>
          <w:rFonts w:eastAsia="Calibri" w:cs="Calibri Light"/>
        </w:rPr>
        <w:t>Warszawa,</w:t>
      </w:r>
      <w:r w:rsidR="00855287" w:rsidRPr="001D5112">
        <w:rPr>
          <w:rFonts w:eastAsia="Calibri" w:cs="Calibri Light"/>
        </w:rPr>
        <w:t> </w:t>
      </w:r>
      <w:r w:rsidR="00A72A4A" w:rsidRPr="001D5112">
        <w:rPr>
          <w:rFonts w:eastAsia="Calibri" w:cs="Calibri Light"/>
        </w:rPr>
        <w:t>w punkcie przyjmowania przesyłek NCBR</w:t>
      </w:r>
      <w:r w:rsidRPr="001D5112">
        <w:rPr>
          <w:rFonts w:eastAsia="Calibri" w:cs="Calibri Light"/>
        </w:rPr>
        <w:t>.</w:t>
      </w:r>
    </w:p>
    <w:p w14:paraId="27433D41" w14:textId="4389D217" w:rsidR="00BC697E" w:rsidRPr="001D5112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73" w:name="_Ref509210097"/>
      <w:r w:rsidRPr="001D5112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1D5112">
        <w:rPr>
          <w:rFonts w:eastAsia="Calibri" w:cs="Calibri Light"/>
        </w:rPr>
        <w:t>Wnioski mogą być składane przez Wnioskodawców</w:t>
      </w:r>
      <w:r w:rsidR="00BB5B18" w:rsidRPr="001D5112">
        <w:rPr>
          <w:rFonts w:eastAsia="Calibri" w:cs="Calibri Light"/>
        </w:rPr>
        <w:t xml:space="preserve"> </w:t>
      </w:r>
      <w:r w:rsidRPr="001D5112">
        <w:rPr>
          <w:rFonts w:eastAsia="Calibri" w:cs="Calibri Light"/>
        </w:rPr>
        <w:t xml:space="preserve">od dnia publikacji niniejszego Regulaminu </w:t>
      </w:r>
      <w:r w:rsidR="00BC697E" w:rsidRPr="001D5112">
        <w:rPr>
          <w:rFonts w:eastAsia="Calibri" w:cs="Calibri Light"/>
        </w:rPr>
        <w:t xml:space="preserve">do dnia </w:t>
      </w:r>
      <w:r w:rsidR="00A64121" w:rsidRPr="001D5112">
        <w:rPr>
          <w:rFonts w:eastAsia="Calibri" w:cs="Calibri Light"/>
        </w:rPr>
        <w:t xml:space="preserve">określonego w Harmonogramie jako </w:t>
      </w:r>
      <w:r w:rsidR="00855287" w:rsidRPr="001D5112">
        <w:rPr>
          <w:rFonts w:eastAsia="Calibri" w:cs="Calibri Light"/>
        </w:rPr>
        <w:t>Zakończenie naboru Wniosków</w:t>
      </w:r>
      <w:r w:rsidR="00BC697E" w:rsidRPr="001D5112">
        <w:t xml:space="preserve">, </w:t>
      </w:r>
      <w:r w:rsidR="00BC697E" w:rsidRPr="001D5112">
        <w:rPr>
          <w:b/>
          <w:bCs/>
        </w:rPr>
        <w:t xml:space="preserve">do godziny </w:t>
      </w:r>
      <w:r w:rsidR="0B2BAEFB" w:rsidRPr="001D5112">
        <w:rPr>
          <w:b/>
          <w:bCs/>
        </w:rPr>
        <w:t>12</w:t>
      </w:r>
      <w:r w:rsidR="6F6C579F" w:rsidRPr="001D5112">
        <w:rPr>
          <w:b/>
          <w:bCs/>
        </w:rPr>
        <w:t>.</w:t>
      </w:r>
      <w:r w:rsidR="0B2BAEFB" w:rsidRPr="001D5112">
        <w:rPr>
          <w:b/>
          <w:bCs/>
        </w:rPr>
        <w:t>00</w:t>
      </w:r>
      <w:r w:rsidR="005A7396" w:rsidRPr="001D5112">
        <w:rPr>
          <w:b/>
          <w:bCs/>
        </w:rPr>
        <w:t xml:space="preserve"> </w:t>
      </w:r>
      <w:r w:rsidR="005A7396" w:rsidRPr="001D5112">
        <w:rPr>
          <w:bCs/>
        </w:rPr>
        <w:t>(</w:t>
      </w:r>
      <w:r w:rsidR="005A7396" w:rsidRPr="001D5112">
        <w:rPr>
          <w:rFonts w:eastAsia="Calibri" w:cs="Calibri Light"/>
        </w:rPr>
        <w:t xml:space="preserve">z zastrzeżeniem Rozdziału </w:t>
      </w:r>
      <w:r w:rsidR="005A7396" w:rsidRPr="001D5112">
        <w:rPr>
          <w:rFonts w:eastAsia="Calibri" w:cs="Calibri Light"/>
        </w:rPr>
        <w:fldChar w:fldCharType="begin"/>
      </w:r>
      <w:r w:rsidR="005A7396" w:rsidRPr="001D5112">
        <w:rPr>
          <w:rFonts w:eastAsia="Calibri" w:cs="Calibri Light"/>
        </w:rPr>
        <w:instrText xml:space="preserve"> REF _Ref52645428 \n \h </w:instrText>
      </w:r>
      <w:r w:rsidR="004E2D42" w:rsidRPr="001D5112">
        <w:rPr>
          <w:rFonts w:eastAsia="Calibri" w:cs="Calibri Light"/>
        </w:rPr>
        <w:instrText xml:space="preserve"> \* MERGEFORMAT </w:instrText>
      </w:r>
      <w:r w:rsidR="005A7396" w:rsidRPr="001D5112">
        <w:rPr>
          <w:rFonts w:eastAsia="Calibri" w:cs="Calibri Light"/>
        </w:rPr>
      </w:r>
      <w:r w:rsidR="005A7396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III</w:t>
      </w:r>
      <w:r w:rsidR="005A7396" w:rsidRPr="001D5112">
        <w:rPr>
          <w:rFonts w:eastAsia="Calibri" w:cs="Calibri Light"/>
        </w:rPr>
        <w:fldChar w:fldCharType="end"/>
      </w:r>
      <w:r w:rsidR="005A7396" w:rsidRPr="001D5112">
        <w:rPr>
          <w:rFonts w:eastAsia="Calibri" w:cs="Calibri Light"/>
        </w:rPr>
        <w:t xml:space="preserve"> ust. </w:t>
      </w:r>
      <w:r w:rsidR="005A7396" w:rsidRPr="001D5112">
        <w:rPr>
          <w:rFonts w:eastAsia="Calibri" w:cs="Calibri Light"/>
        </w:rPr>
        <w:fldChar w:fldCharType="begin"/>
      </w:r>
      <w:r w:rsidR="005A7396" w:rsidRPr="001D5112">
        <w:rPr>
          <w:rFonts w:eastAsia="Calibri" w:cs="Calibri Light"/>
        </w:rPr>
        <w:instrText xml:space="preserve"> REF _Ref52645431 \n \h </w:instrText>
      </w:r>
      <w:r w:rsidR="004E2D42" w:rsidRPr="001D5112">
        <w:rPr>
          <w:rFonts w:eastAsia="Calibri" w:cs="Calibri Light"/>
        </w:rPr>
        <w:instrText xml:space="preserve"> \* MERGEFORMAT </w:instrText>
      </w:r>
      <w:r w:rsidR="005A7396" w:rsidRPr="001D5112">
        <w:rPr>
          <w:rFonts w:eastAsia="Calibri" w:cs="Calibri Light"/>
        </w:rPr>
      </w:r>
      <w:r w:rsidR="005A7396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2</w:t>
      </w:r>
      <w:r w:rsidR="005A7396" w:rsidRPr="001D5112">
        <w:rPr>
          <w:rFonts w:eastAsia="Calibri" w:cs="Calibri Light"/>
        </w:rPr>
        <w:fldChar w:fldCharType="end"/>
      </w:r>
      <w:r w:rsidR="005A7396" w:rsidRPr="001D5112">
        <w:rPr>
          <w:rFonts w:eastAsia="Calibri" w:cs="Calibri Light"/>
        </w:rPr>
        <w:t>),</w:t>
      </w:r>
      <w:r w:rsidR="00BC697E" w:rsidRPr="001D5112">
        <w:rPr>
          <w:rFonts w:eastAsia="Calibri" w:cs="Calibri Light"/>
        </w:rPr>
        <w:t xml:space="preserve"> przy czym termin ten jest zachowany w sytuacji, gdy Wniosek został doręczony </w:t>
      </w:r>
      <w:r w:rsidR="00A655DA" w:rsidRPr="001D5112">
        <w:rPr>
          <w:rFonts w:eastAsia="Calibri" w:cs="Calibri Light"/>
        </w:rPr>
        <w:t xml:space="preserve">w formie określonej </w:t>
      </w:r>
      <w:r w:rsidR="00BC697E" w:rsidRPr="001D5112">
        <w:rPr>
          <w:rFonts w:eastAsia="Calibri" w:cs="Calibri Light"/>
        </w:rPr>
        <w:t xml:space="preserve">zgodnie z </w:t>
      </w:r>
      <w:r w:rsidR="007055BA" w:rsidRPr="001D5112">
        <w:rPr>
          <w:rFonts w:eastAsia="Calibri" w:cs="Calibri Light"/>
        </w:rPr>
        <w:t xml:space="preserve">pkt </w:t>
      </w:r>
      <w:r w:rsidR="007055BA" w:rsidRPr="001D5112">
        <w:rPr>
          <w:rFonts w:eastAsia="Calibri" w:cs="Calibri Light"/>
        </w:rPr>
        <w:fldChar w:fldCharType="begin"/>
      </w:r>
      <w:r w:rsidR="007055BA" w:rsidRPr="001D5112">
        <w:rPr>
          <w:rFonts w:eastAsia="Calibri" w:cs="Calibri Light"/>
        </w:rPr>
        <w:instrText xml:space="preserve"> REF _Ref509210067 \n \h </w:instrText>
      </w:r>
      <w:r w:rsidR="00A64121" w:rsidRPr="001D5112">
        <w:rPr>
          <w:rFonts w:eastAsia="Calibri" w:cs="Calibri Light"/>
        </w:rPr>
        <w:instrText xml:space="preserve"> \* MERGEFORMAT </w:instrText>
      </w:r>
      <w:r w:rsidR="007055BA" w:rsidRPr="001D5112">
        <w:rPr>
          <w:rFonts w:eastAsia="Calibri" w:cs="Calibri Light"/>
        </w:rPr>
      </w:r>
      <w:r w:rsidR="007055BA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4.2</w:t>
      </w:r>
      <w:r w:rsidR="007055BA" w:rsidRPr="001D5112">
        <w:rPr>
          <w:rFonts w:eastAsia="Calibri" w:cs="Calibri Light"/>
        </w:rPr>
        <w:fldChar w:fldCharType="end"/>
      </w:r>
      <w:r w:rsidR="000F381E" w:rsidRPr="001D5112">
        <w:rPr>
          <w:rFonts w:eastAsia="Calibri" w:cs="Calibri Light"/>
        </w:rPr>
        <w:t xml:space="preserve"> </w:t>
      </w:r>
      <w:r w:rsidR="00174115" w:rsidRPr="001D5112">
        <w:rPr>
          <w:rFonts w:eastAsia="Calibri" w:cs="Calibri Light"/>
        </w:rPr>
        <w:t xml:space="preserve">ust. </w:t>
      </w:r>
      <w:r w:rsidR="00174115" w:rsidRPr="001D5112">
        <w:rPr>
          <w:rFonts w:eastAsia="Calibri" w:cs="Calibri Light"/>
        </w:rPr>
        <w:fldChar w:fldCharType="begin"/>
      </w:r>
      <w:r w:rsidR="00174115" w:rsidRPr="001D5112">
        <w:rPr>
          <w:rFonts w:eastAsia="Calibri" w:cs="Calibri Light"/>
        </w:rPr>
        <w:instrText xml:space="preserve"> REF _Ref52543289 \n \h </w:instrText>
      </w:r>
      <w:r w:rsidR="004E2D42" w:rsidRPr="001D5112">
        <w:rPr>
          <w:rFonts w:eastAsia="Calibri" w:cs="Calibri Light"/>
        </w:rPr>
        <w:instrText xml:space="preserve"> \* MERGEFORMAT </w:instrText>
      </w:r>
      <w:r w:rsidR="00174115" w:rsidRPr="001D5112">
        <w:rPr>
          <w:rFonts w:eastAsia="Calibri" w:cs="Calibri Light"/>
        </w:rPr>
      </w:r>
      <w:r w:rsidR="00174115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3</w:t>
      </w:r>
      <w:r w:rsidR="00174115" w:rsidRPr="001D5112">
        <w:rPr>
          <w:rFonts w:eastAsia="Calibri" w:cs="Calibri Light"/>
        </w:rPr>
        <w:fldChar w:fldCharType="end"/>
      </w:r>
      <w:r w:rsidR="00174115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>Regulaminu.</w:t>
      </w:r>
      <w:bookmarkEnd w:id="173"/>
    </w:p>
    <w:p w14:paraId="59919D76" w14:textId="6B67EFDC" w:rsidR="00BC697E" w:rsidRPr="001D5112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rPr>
          <w:rFonts w:eastAsia="Calibri" w:cs="Calibri Light"/>
        </w:rPr>
        <w:t xml:space="preserve">W przypadku złożenia Wniosku </w:t>
      </w:r>
      <w:r w:rsidR="001D3DCF" w:rsidRPr="001D5112">
        <w:rPr>
          <w:rFonts w:eastAsia="Calibri" w:cs="Calibri Light"/>
        </w:rPr>
        <w:t xml:space="preserve">przez </w:t>
      </w:r>
      <w:r w:rsidR="00BC697E" w:rsidRPr="001D5112">
        <w:rPr>
          <w:rFonts w:eastAsia="Calibri" w:cs="Calibri Light"/>
        </w:rPr>
        <w:t>Wnioskodawc</w:t>
      </w:r>
      <w:r w:rsidRPr="001D5112">
        <w:rPr>
          <w:rFonts w:eastAsia="Calibri" w:cs="Calibri Light"/>
        </w:rPr>
        <w:t>ę</w:t>
      </w:r>
      <w:r w:rsidR="00BC697E" w:rsidRPr="001D5112">
        <w:rPr>
          <w:rFonts w:eastAsia="Calibri" w:cs="Calibri Light"/>
        </w:rPr>
        <w:t xml:space="preserve"> po terminie określonym w </w:t>
      </w:r>
      <w:r w:rsidR="00425351" w:rsidRPr="001D5112">
        <w:rPr>
          <w:rFonts w:eastAsia="Calibri" w:cs="Calibri Light"/>
        </w:rPr>
        <w:t>ust. 2</w:t>
      </w:r>
      <w:r w:rsidR="00DD4EF4" w:rsidRPr="001D5112">
        <w:rPr>
          <w:rFonts w:eastAsia="Calibri" w:cs="Calibri Light"/>
        </w:rPr>
        <w:t xml:space="preserve"> </w:t>
      </w:r>
      <w:r w:rsidR="00BC697E" w:rsidRPr="001D5112">
        <w:rPr>
          <w:rFonts w:eastAsia="Calibri" w:cs="Calibri Light"/>
        </w:rPr>
        <w:t>Regulaminu</w:t>
      </w:r>
      <w:r w:rsidRPr="001D5112">
        <w:rPr>
          <w:rFonts w:eastAsia="Calibri" w:cs="Calibri Light"/>
        </w:rPr>
        <w:t xml:space="preserve">, </w:t>
      </w:r>
      <w:r w:rsidR="3A2C4012" w:rsidRPr="001D5112">
        <w:t>NCBR</w:t>
      </w:r>
      <w:r w:rsidRPr="001D5112">
        <w:rPr>
          <w:rFonts w:eastAsia="Calibri" w:cs="Calibri Light"/>
        </w:rPr>
        <w:t xml:space="preserve"> </w:t>
      </w:r>
      <w:r w:rsidR="0009424E" w:rsidRPr="001D5112">
        <w:rPr>
          <w:rFonts w:eastAsia="Calibri" w:cs="Calibri Light"/>
        </w:rPr>
        <w:t>zwraca Wnioskodawcy Wniosek</w:t>
      </w:r>
      <w:r w:rsidRPr="001D5112">
        <w:rPr>
          <w:rFonts w:eastAsia="Calibri" w:cs="Calibri Light"/>
        </w:rPr>
        <w:t xml:space="preserve"> ze względu na przekroczenie terminu.</w:t>
      </w:r>
    </w:p>
    <w:p w14:paraId="42529035" w14:textId="0982274F" w:rsidR="00113AB7" w:rsidRPr="001D5112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Wnioskodawca może przed upływem termi</w:t>
      </w:r>
      <w:r w:rsidR="00425351" w:rsidRPr="001D5112">
        <w:rPr>
          <w:rFonts w:eastAsia="Calibri" w:cs="Calibri Light"/>
        </w:rPr>
        <w:t xml:space="preserve">nu określonego w ust. </w:t>
      </w:r>
      <w:r w:rsidR="008C529A" w:rsidRPr="001D5112">
        <w:rPr>
          <w:rFonts w:eastAsia="Calibri" w:cs="Calibri Light"/>
        </w:rPr>
        <w:fldChar w:fldCharType="begin"/>
      </w:r>
      <w:r w:rsidR="008C529A" w:rsidRPr="001D5112">
        <w:rPr>
          <w:rFonts w:eastAsia="Calibri" w:cs="Calibri Light"/>
        </w:rPr>
        <w:instrText xml:space="preserve"> REF _Ref509210097 \r \h </w:instrText>
      </w:r>
      <w:r w:rsidR="0040046F" w:rsidRPr="001D5112">
        <w:rPr>
          <w:rFonts w:eastAsia="Calibri" w:cs="Calibri Light"/>
        </w:rPr>
        <w:instrText xml:space="preserve"> \* MERGEFORMAT </w:instrText>
      </w:r>
      <w:r w:rsidR="008C529A" w:rsidRPr="001D5112">
        <w:rPr>
          <w:rFonts w:eastAsia="Calibri" w:cs="Calibri Light"/>
        </w:rPr>
      </w:r>
      <w:r w:rsidR="008C529A" w:rsidRPr="001D5112">
        <w:rPr>
          <w:rFonts w:eastAsia="Calibri" w:cs="Calibri Light"/>
        </w:rPr>
        <w:fldChar w:fldCharType="separate"/>
      </w:r>
      <w:r w:rsidR="00C61037">
        <w:rPr>
          <w:rFonts w:eastAsia="Calibri" w:cs="Calibri Light"/>
        </w:rPr>
        <w:t>2</w:t>
      </w:r>
      <w:r w:rsidR="008C529A" w:rsidRPr="001D5112">
        <w:rPr>
          <w:rFonts w:eastAsia="Calibri" w:cs="Calibri Light"/>
        </w:rPr>
        <w:fldChar w:fldCharType="end"/>
      </w:r>
      <w:r w:rsidRPr="001D5112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1D5112">
        <w:rPr>
          <w:rFonts w:eastAsia="Calibri" w:cs="Calibri Light"/>
        </w:rPr>
        <w:t xml:space="preserve"> elektronicznie lub</w:t>
      </w:r>
      <w:r w:rsidRPr="001D5112">
        <w:rPr>
          <w:rFonts w:eastAsia="Calibri" w:cs="Calibri Light"/>
        </w:rPr>
        <w:t xml:space="preserve"> pisemnie, w sposób przyjęty dla składania Wniosków. </w:t>
      </w:r>
      <w:r w:rsidR="000F6CEC" w:rsidRPr="001D5112">
        <w:rPr>
          <w:rFonts w:eastAsia="Calibri" w:cs="Calibri Light"/>
        </w:rPr>
        <w:t xml:space="preserve">Dokument informujący </w:t>
      </w:r>
      <w:r w:rsidRPr="001D5112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1D5112">
        <w:rPr>
          <w:rFonts w:eastAsia="Calibri" w:cs="Calibri Light"/>
        </w:rPr>
        <w:t xml:space="preserve">dokumentu </w:t>
      </w:r>
      <w:r w:rsidRPr="001D5112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1D5112" w:rsidRDefault="00425351" w:rsidP="00742F06">
      <w:pPr>
        <w:pStyle w:val="Nagwek2"/>
      </w:pPr>
      <w:r w:rsidRPr="001D5112">
        <w:t>Otwarcie Wniosków</w:t>
      </w:r>
    </w:p>
    <w:p w14:paraId="75D83827" w14:textId="70F9C704" w:rsidR="00425351" w:rsidRPr="001D5112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1D5112">
        <w:rPr>
          <w:rFonts w:eastAsia="Calibri" w:cs="Calibri Light"/>
        </w:rPr>
        <w:t>w dniu określonym w Harmonogramie</w:t>
      </w:r>
      <w:r w:rsidR="000F6CEC" w:rsidRPr="001D5112">
        <w:rPr>
          <w:rFonts w:eastAsia="Calibri" w:cs="Calibri Light"/>
        </w:rPr>
        <w:t xml:space="preserve">, </w:t>
      </w:r>
      <w:r w:rsidRPr="001D5112">
        <w:t xml:space="preserve">o godzinie </w:t>
      </w:r>
      <w:r w:rsidR="79EAE716" w:rsidRPr="001D5112">
        <w:rPr>
          <w:rFonts w:eastAsia="Calibri" w:cs="Calibri Light"/>
        </w:rPr>
        <w:t xml:space="preserve">14.00 </w:t>
      </w:r>
      <w:r w:rsidR="00C16D85" w:rsidRPr="001D5112">
        <w:rPr>
          <w:rFonts w:eastAsia="Calibri" w:cs="Calibri Light"/>
        </w:rPr>
        <w:t>w siedzibie Centrum</w:t>
      </w:r>
      <w:r w:rsidR="003D387A" w:rsidRPr="001D5112">
        <w:rPr>
          <w:rFonts w:eastAsia="Calibri" w:cs="Calibri Light"/>
        </w:rPr>
        <w:t>.</w:t>
      </w:r>
      <w:r w:rsidR="00612CB9" w:rsidRPr="001D5112">
        <w:rPr>
          <w:rFonts w:eastAsia="Calibri" w:cs="Calibri Light"/>
        </w:rPr>
        <w:t xml:space="preserve"> </w:t>
      </w:r>
    </w:p>
    <w:p w14:paraId="02EF2309" w14:textId="77777777" w:rsidR="00425351" w:rsidRPr="001D5112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>Otwarcie Wniosków nastąpi w obecności co najmniej dwóch pracowników</w:t>
      </w:r>
      <w:r w:rsidR="00C209FD" w:rsidRPr="001D5112">
        <w:rPr>
          <w:rFonts w:eastAsia="Calibri" w:cs="Calibri Light"/>
        </w:rPr>
        <w:t xml:space="preserve"> lub współpracowników</w:t>
      </w:r>
      <w:r w:rsidRPr="001D5112">
        <w:rPr>
          <w:rFonts w:eastAsia="Calibri" w:cs="Calibri Light"/>
        </w:rPr>
        <w:t xml:space="preserve"> </w:t>
      </w:r>
      <w:r w:rsidR="00D2234B" w:rsidRPr="001D5112">
        <w:rPr>
          <w:rFonts w:eastAsia="Calibri" w:cs="Calibri Light"/>
        </w:rPr>
        <w:t>NCBR</w:t>
      </w:r>
      <w:r w:rsidRPr="001D5112">
        <w:rPr>
          <w:rFonts w:eastAsia="Calibri" w:cs="Calibri Light"/>
        </w:rPr>
        <w:t>. W</w:t>
      </w:r>
      <w:r w:rsidR="00D2234B" w:rsidRPr="001D5112">
        <w:rPr>
          <w:rFonts w:eastAsia="Calibri" w:cs="Calibri Light"/>
        </w:rPr>
        <w:t> </w:t>
      </w:r>
      <w:r w:rsidRPr="001D5112">
        <w:rPr>
          <w:rFonts w:eastAsia="Calibri" w:cs="Calibri Light"/>
        </w:rPr>
        <w:t xml:space="preserve">wyniku przeprowadzenia procedury otwarcia Wniosków </w:t>
      </w:r>
      <w:r w:rsidRPr="001D5112">
        <w:rPr>
          <w:rFonts w:eastAsia="Calibri" w:cs="Calibri Light"/>
        </w:rPr>
        <w:lastRenderedPageBreak/>
        <w:t xml:space="preserve">przewiduje się podanie danych zawartych we Wniosku dotyczących Wnioskodawców </w:t>
      </w:r>
      <w:r w:rsidR="009E7EAD" w:rsidRPr="001D5112">
        <w:rPr>
          <w:rFonts w:eastAsia="Calibri" w:cs="Calibri Light"/>
        </w:rPr>
        <w:t xml:space="preserve">– </w:t>
      </w:r>
      <w:r w:rsidRPr="001D5112">
        <w:rPr>
          <w:rFonts w:eastAsia="Calibri" w:cs="Calibri Light"/>
        </w:rPr>
        <w:t>nazw</w:t>
      </w:r>
      <w:r w:rsidR="0005369C" w:rsidRPr="001D5112">
        <w:rPr>
          <w:rFonts w:eastAsia="Calibri" w:cs="Calibri Light"/>
        </w:rPr>
        <w:t>y podmiotów</w:t>
      </w:r>
      <w:r w:rsidR="00DD4EF4" w:rsidRPr="001D5112">
        <w:rPr>
          <w:rFonts w:eastAsia="Calibri" w:cs="Calibri Light"/>
        </w:rPr>
        <w:t xml:space="preserve"> </w:t>
      </w:r>
      <w:r w:rsidR="00FE1E55" w:rsidRPr="001D5112">
        <w:rPr>
          <w:rFonts w:eastAsia="Calibri" w:cs="Calibri Light"/>
        </w:rPr>
        <w:t xml:space="preserve">i </w:t>
      </w:r>
      <w:r w:rsidRPr="001D5112">
        <w:rPr>
          <w:rFonts w:eastAsia="Calibri" w:cs="Calibri Light"/>
        </w:rPr>
        <w:t>adresy ich siedzib.</w:t>
      </w:r>
    </w:p>
    <w:p w14:paraId="2B1FD548" w14:textId="3954D838" w:rsidR="00BC697E" w:rsidRPr="001D5112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D5112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1D5112">
        <w:rPr>
          <w:rFonts w:eastAsia="Calibri" w:cs="Calibri Light"/>
        </w:rPr>
        <w:t>S</w:t>
      </w:r>
      <w:r w:rsidRPr="001D5112">
        <w:rPr>
          <w:rFonts w:eastAsia="Calibri" w:cs="Calibri Light"/>
        </w:rPr>
        <w:t xml:space="preserve">tronie internetowej Centrum. </w:t>
      </w:r>
    </w:p>
    <w:p w14:paraId="5F9417BF" w14:textId="2EE3EF8A" w:rsidR="004F7E3A" w:rsidRPr="001D5112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74" w:name="_Hlk53784697"/>
      <w:r w:rsidRPr="001D5112">
        <w:rPr>
          <w:rFonts w:eastAsia="Calibri" w:cs="Calibri Light"/>
        </w:rPr>
        <w:t xml:space="preserve">Jeżeli w momencie otwarcia Wniosków obowiązujące przepisy </w:t>
      </w:r>
      <w:r w:rsidR="001B1B1B" w:rsidRPr="001D5112">
        <w:rPr>
          <w:rFonts w:eastAsia="Calibri" w:cs="Calibri Light"/>
        </w:rPr>
        <w:t xml:space="preserve">lub stan epidemiczny </w:t>
      </w:r>
      <w:r w:rsidRPr="001D5112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 w:rsidRPr="001D5112">
        <w:rPr>
          <w:rFonts w:eastAsia="Calibri" w:cs="Calibri Light"/>
        </w:rPr>
        <w:t xml:space="preserve"> lub okoliczności</w:t>
      </w:r>
      <w:r w:rsidRPr="001D5112">
        <w:rPr>
          <w:rFonts w:eastAsia="Calibri" w:cs="Calibri Light"/>
        </w:rPr>
        <w:t>, stosując postanowienia pkt 4.4. odpowiednio.</w:t>
      </w:r>
    </w:p>
    <w:p w14:paraId="03CC8B6E" w14:textId="77777777" w:rsidR="001A1939" w:rsidRPr="001D5112" w:rsidRDefault="001A1939" w:rsidP="00742F06">
      <w:pPr>
        <w:pStyle w:val="Nagwek1"/>
      </w:pPr>
      <w:bookmarkStart w:id="175" w:name="_Toc494180699"/>
      <w:bookmarkStart w:id="176" w:name="_Ref495485168"/>
      <w:bookmarkStart w:id="177" w:name="_Toc496261339"/>
      <w:bookmarkStart w:id="178" w:name="_Toc503863047"/>
      <w:bookmarkStart w:id="179" w:name="_Ref509201481"/>
      <w:bookmarkStart w:id="180" w:name="_Ref509207043"/>
      <w:bookmarkStart w:id="181" w:name="_Toc53762102"/>
      <w:bookmarkStart w:id="182" w:name="_Toc69201433"/>
      <w:bookmarkStart w:id="183" w:name="_Toc70262458"/>
      <w:bookmarkStart w:id="184" w:name="_Toc72275037"/>
      <w:bookmarkStart w:id="185" w:name="_Toc70488229"/>
      <w:bookmarkEnd w:id="174"/>
      <w:r w:rsidRPr="001D5112">
        <w:t>Komunikacja Centrum z Wnioskodawcami/Wykonawcami, doręczenia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590D9E7A" w14:textId="1BEA072D" w:rsidR="001A1939" w:rsidRPr="001D5112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86" w:name="_Ref495485169"/>
      <w:r w:rsidRPr="001D5112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 w:rsidRPr="001D5112">
        <w:rPr>
          <w:rFonts w:cstheme="majorBidi"/>
        </w:rPr>
        <w:t xml:space="preserve">formy elektronicznej lub ewentualnie </w:t>
      </w:r>
      <w:r w:rsidRPr="001D5112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87" w:name="_Ref495485171"/>
      <w:bookmarkEnd w:id="186"/>
    </w:p>
    <w:p w14:paraId="7A858BE7" w14:textId="2F04BB08" w:rsidR="001A1939" w:rsidRPr="001D5112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1D5112">
        <w:t xml:space="preserve">Jeżeli Umowa lub Regulamin nie zastrzegają dla dokonania czynności </w:t>
      </w:r>
      <w:r w:rsidR="009F62FE" w:rsidRPr="001D5112">
        <w:t xml:space="preserve">określonej </w:t>
      </w:r>
      <w:r w:rsidRPr="001D5112">
        <w:t>formy pod rygorem nieważności, Strony dopuszczają możliwość komunikowania się:</w:t>
      </w:r>
    </w:p>
    <w:p w14:paraId="70551819" w14:textId="3B2DB1E2" w:rsidR="001A1939" w:rsidRPr="001D5112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1D5112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1D5112">
        <w:rPr>
          <w:rFonts w:eastAsia="Times New Roman" w:cs="Times New Roman"/>
          <w:lang w:eastAsia="pl-PL"/>
        </w:rPr>
        <w:t>odbioru</w:t>
      </w:r>
      <w:r w:rsidR="009F62FE" w:rsidRPr="001D5112">
        <w:rPr>
          <w:rFonts w:eastAsia="Times New Roman" w:cs="Times New Roman"/>
          <w:lang w:eastAsia="pl-PL"/>
        </w:rPr>
        <w:t xml:space="preserve"> lub</w:t>
      </w:r>
    </w:p>
    <w:p w14:paraId="0B8A689A" w14:textId="6B2AAB15" w:rsidR="001A1939" w:rsidRPr="001D5112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1D5112">
        <w:rPr>
          <w:rFonts w:ascii="Calibri" w:hAnsi="Calibri" w:cs="Calibri"/>
        </w:rPr>
        <w:t xml:space="preserve">w formie elektronicznej – za pomocą wiadomości e-mail wskazany w </w:t>
      </w:r>
      <w:r w:rsidR="007E75F1" w:rsidRPr="001D5112">
        <w:rPr>
          <w:rFonts w:ascii="Calibri" w:hAnsi="Calibri" w:cs="Calibri"/>
        </w:rPr>
        <w:t>R</w:t>
      </w:r>
      <w:r w:rsidRPr="001D5112">
        <w:rPr>
          <w:rFonts w:ascii="Calibri" w:hAnsi="Calibri" w:cs="Calibri"/>
        </w:rPr>
        <w:t xml:space="preserve">ozdziale </w:t>
      </w:r>
      <w:r w:rsidR="00BA5F85" w:rsidRPr="001D5112">
        <w:rPr>
          <w:rFonts w:ascii="Calibri" w:hAnsi="Calibri" w:cs="Calibri"/>
        </w:rPr>
        <w:fldChar w:fldCharType="begin"/>
      </w:r>
      <w:r w:rsidR="00BA5F85" w:rsidRPr="001D5112">
        <w:rPr>
          <w:rFonts w:ascii="Calibri" w:hAnsi="Calibri" w:cs="Calibri"/>
        </w:rPr>
        <w:instrText xml:space="preserve"> REF _Ref52630162 \n \h </w:instrText>
      </w:r>
      <w:r w:rsidR="004E2D42" w:rsidRPr="001D5112">
        <w:rPr>
          <w:rFonts w:ascii="Calibri" w:hAnsi="Calibri" w:cs="Calibri"/>
        </w:rPr>
        <w:instrText xml:space="preserve"> \* MERGEFORMAT </w:instrText>
      </w:r>
      <w:r w:rsidR="00BA5F85" w:rsidRPr="001D5112">
        <w:rPr>
          <w:rFonts w:ascii="Calibri" w:hAnsi="Calibri" w:cs="Calibri"/>
        </w:rPr>
      </w:r>
      <w:r w:rsidR="00BA5F85" w:rsidRPr="001D5112">
        <w:rPr>
          <w:rFonts w:ascii="Calibri" w:hAnsi="Calibri" w:cs="Calibri"/>
        </w:rPr>
        <w:fldChar w:fldCharType="separate"/>
      </w:r>
      <w:r w:rsidR="00C61037">
        <w:rPr>
          <w:rFonts w:ascii="Calibri" w:hAnsi="Calibri" w:cs="Calibri"/>
        </w:rPr>
        <w:t>IV</w:t>
      </w:r>
      <w:r w:rsidR="00BA5F85" w:rsidRPr="001D5112">
        <w:rPr>
          <w:rFonts w:ascii="Calibri" w:hAnsi="Calibri" w:cs="Calibri"/>
        </w:rPr>
        <w:fldChar w:fldCharType="end"/>
      </w:r>
      <w:r w:rsidR="00BA5F85" w:rsidRPr="001D5112">
        <w:rPr>
          <w:rFonts w:ascii="Calibri" w:hAnsi="Calibri" w:cs="Calibri"/>
        </w:rPr>
        <w:t xml:space="preserve"> pkt </w:t>
      </w:r>
      <w:r w:rsidR="00BA5F85" w:rsidRPr="001D5112">
        <w:rPr>
          <w:rFonts w:ascii="Calibri" w:hAnsi="Calibri" w:cs="Calibri"/>
        </w:rPr>
        <w:fldChar w:fldCharType="begin"/>
      </w:r>
      <w:r w:rsidR="00BA5F85" w:rsidRPr="001D5112">
        <w:rPr>
          <w:rFonts w:ascii="Calibri" w:hAnsi="Calibri" w:cs="Calibri"/>
        </w:rPr>
        <w:instrText xml:space="preserve"> REF _Ref52633966 \n \h </w:instrText>
      </w:r>
      <w:r w:rsidR="004E2D42" w:rsidRPr="001D5112">
        <w:rPr>
          <w:rFonts w:ascii="Calibri" w:hAnsi="Calibri" w:cs="Calibri"/>
        </w:rPr>
        <w:instrText xml:space="preserve"> \* MERGEFORMAT </w:instrText>
      </w:r>
      <w:r w:rsidR="00BA5F85" w:rsidRPr="001D5112">
        <w:rPr>
          <w:rFonts w:ascii="Calibri" w:hAnsi="Calibri" w:cs="Calibri"/>
        </w:rPr>
      </w:r>
      <w:r w:rsidR="00BA5F85" w:rsidRPr="001D5112">
        <w:rPr>
          <w:rFonts w:ascii="Calibri" w:hAnsi="Calibri" w:cs="Calibri"/>
        </w:rPr>
        <w:fldChar w:fldCharType="separate"/>
      </w:r>
      <w:r w:rsidR="00C61037">
        <w:rPr>
          <w:rFonts w:ascii="Calibri" w:hAnsi="Calibri" w:cs="Calibri"/>
        </w:rPr>
        <w:t>4.1</w:t>
      </w:r>
      <w:r w:rsidR="00BA5F85" w:rsidRPr="001D5112">
        <w:rPr>
          <w:rFonts w:ascii="Calibri" w:hAnsi="Calibri" w:cs="Calibri"/>
        </w:rPr>
        <w:fldChar w:fldCharType="end"/>
      </w:r>
      <w:r w:rsidR="00BA5F85" w:rsidRPr="001D5112">
        <w:rPr>
          <w:rFonts w:ascii="Calibri" w:hAnsi="Calibri" w:cs="Calibri"/>
        </w:rPr>
        <w:t xml:space="preserve"> ust. </w:t>
      </w:r>
      <w:r w:rsidR="008B32AF" w:rsidRPr="001D5112">
        <w:rPr>
          <w:rFonts w:ascii="Calibri" w:hAnsi="Calibri" w:cs="Calibri"/>
        </w:rPr>
        <w:t>2</w:t>
      </w:r>
      <w:r w:rsidRPr="001D5112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1D5112">
        <w:rPr>
          <w:rFonts w:ascii="Calibri" w:hAnsi="Calibri" w:cs="Calibri"/>
        </w:rPr>
        <w:t>odręcznym</w:t>
      </w:r>
      <w:r w:rsidRPr="001D5112">
        <w:rPr>
          <w:rFonts w:ascii="Calibri" w:hAnsi="Calibri" w:cs="Calibri"/>
        </w:rPr>
        <w:t xml:space="preserve"> i zeskanowane. </w:t>
      </w:r>
    </w:p>
    <w:p w14:paraId="57DB969D" w14:textId="77777777" w:rsidR="001A1939" w:rsidRPr="001D5112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1D5112">
        <w:rPr>
          <w:rFonts w:cstheme="majorHAnsi"/>
        </w:rPr>
        <w:t>Adres siedziby i adresy e-mail do kontaktu w przypadku Wnioskodawców i Wykonawców wskazano odpowiednio we Wniosku i Umowie.</w:t>
      </w:r>
      <w:bookmarkEnd w:id="187"/>
    </w:p>
    <w:p w14:paraId="5BD97F70" w14:textId="00BDF457" w:rsidR="00544F54" w:rsidRPr="001D5112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t>NCBR zwraca się do Wnioskodawcy o dokonanie uzupełnień, poprawień i wyjaśnień w formie elektronicznej</w:t>
      </w:r>
      <w:r w:rsidR="00954DB7" w:rsidRPr="001D5112">
        <w:t xml:space="preserve"> lub w formie pisemnej, jeśli osoby działające w imieniu Wykonawcy nie dysponują kwalifikowanym podpisem elektronicznym</w:t>
      </w:r>
      <w:r w:rsidRPr="001D5112"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 w:rsidRPr="001D5112">
        <w:t>.</w:t>
      </w:r>
    </w:p>
    <w:p w14:paraId="1E2DE77E" w14:textId="0D539DCD" w:rsidR="001A1939" w:rsidRPr="001D5112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1D5112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88" w:name="_Hlk53784712"/>
      <w:r w:rsidRPr="001D5112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88"/>
    <w:p w14:paraId="62169A2C" w14:textId="7C37960D" w:rsidR="001A1939" w:rsidRPr="001D5112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1D5112" w:rsidRDefault="001A1939" w:rsidP="00742F06">
      <w:pPr>
        <w:pStyle w:val="Nagwek1"/>
      </w:pPr>
      <w:bookmarkStart w:id="189" w:name="_Ref52633642"/>
      <w:bookmarkStart w:id="190" w:name="_Toc53762103"/>
      <w:bookmarkStart w:id="191" w:name="_Toc69201434"/>
      <w:bookmarkStart w:id="192" w:name="_Toc70262459"/>
      <w:bookmarkStart w:id="193" w:name="_Toc72275038"/>
      <w:bookmarkStart w:id="194" w:name="_Toc70488230"/>
      <w:r w:rsidRPr="001D5112">
        <w:t>Ocena Wniosków</w:t>
      </w:r>
      <w:r w:rsidR="00F15BEA" w:rsidRPr="001D5112">
        <w:t xml:space="preserve"> i Lista Rankingowa</w:t>
      </w:r>
      <w:bookmarkEnd w:id="189"/>
      <w:bookmarkEnd w:id="190"/>
      <w:bookmarkEnd w:id="191"/>
      <w:bookmarkEnd w:id="192"/>
      <w:bookmarkEnd w:id="193"/>
      <w:bookmarkEnd w:id="194"/>
    </w:p>
    <w:p w14:paraId="061F9720" w14:textId="4F2B00EB" w:rsidR="00525C19" w:rsidRPr="001D5112" w:rsidRDefault="00CC7E1B" w:rsidP="00742F06">
      <w:pPr>
        <w:pStyle w:val="Nagwek2"/>
      </w:pPr>
      <w:bookmarkStart w:id="195" w:name="_Toc54726762"/>
      <w:bookmarkStart w:id="196" w:name="_Toc54726763"/>
      <w:bookmarkStart w:id="197" w:name="_Toc54726764"/>
      <w:bookmarkStart w:id="198" w:name="_Toc69201435"/>
      <w:bookmarkStart w:id="199" w:name="_Toc70262460"/>
      <w:bookmarkStart w:id="200" w:name="_Toc72275039"/>
      <w:bookmarkStart w:id="201" w:name="_Toc70488231"/>
      <w:bookmarkStart w:id="202" w:name="_Ref509216013"/>
      <w:bookmarkStart w:id="203" w:name="_Ref53669403"/>
      <w:bookmarkStart w:id="204" w:name="_Ref52633645"/>
      <w:bookmarkStart w:id="205" w:name="_Ref52646015"/>
      <w:bookmarkStart w:id="206" w:name="_Ref52646363"/>
      <w:bookmarkEnd w:id="195"/>
      <w:bookmarkEnd w:id="196"/>
      <w:bookmarkEnd w:id="197"/>
      <w:r w:rsidRPr="001D5112">
        <w:t>Postanowienia ogólne</w:t>
      </w:r>
      <w:bookmarkEnd w:id="198"/>
      <w:bookmarkEnd w:id="199"/>
      <w:bookmarkEnd w:id="200"/>
      <w:bookmarkEnd w:id="201"/>
    </w:p>
    <w:p w14:paraId="10CF08B7" w14:textId="4EC76203" w:rsidR="00525C19" w:rsidRPr="001D5112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1D5112">
        <w:t xml:space="preserve">NCBR prowadzi ocenę Wniosków zgodnie z zasadami określonymi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 xml:space="preserve"> Regulaminu oraz w </w:t>
      </w:r>
      <w:r w:rsidR="00A65A55" w:rsidRPr="001D5112">
        <w:t>Załączni</w:t>
      </w:r>
      <w:r w:rsidRPr="001D5112">
        <w:t>ku nr 5 do Regulaminu.</w:t>
      </w:r>
      <w:r w:rsidR="00AD3B7C" w:rsidRPr="001D5112">
        <w:t xml:space="preserve"> </w:t>
      </w:r>
    </w:p>
    <w:p w14:paraId="1E3E476D" w14:textId="5155A5B9" w:rsidR="00525C19" w:rsidRPr="001D5112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t xml:space="preserve">NCBR prowadzi ocenę wskazaną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 xml:space="preserve"> we wskazanej w Regulaminie kolejności. </w:t>
      </w:r>
      <w:r w:rsidR="74A3C2B8" w:rsidRPr="001D5112">
        <w:t>NCBR</w:t>
      </w:r>
      <w:r w:rsidRPr="001D5112">
        <w:t xml:space="preserve"> może </w:t>
      </w:r>
      <w:r w:rsidRPr="001D5112">
        <w:lastRenderedPageBreak/>
        <w:t xml:space="preserve">podjąć decyzję o zmianie kolejności oceny </w:t>
      </w:r>
      <w:r w:rsidR="00F679A8" w:rsidRPr="001D5112">
        <w:t xml:space="preserve">(w tym zacząć od oceny merytorycznej Wniosku) </w:t>
      </w:r>
      <w:r w:rsidRPr="001D5112">
        <w:t xml:space="preserve">lub </w:t>
      </w:r>
      <w:r w:rsidR="00F679A8" w:rsidRPr="001D5112">
        <w:t xml:space="preserve">o </w:t>
      </w:r>
      <w:r w:rsidRPr="001D5112">
        <w:t xml:space="preserve">prowadzeniu oceny Wniosku równolegle przez pryzmat ocen wskazanych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>.</w:t>
      </w:r>
      <w:r w:rsidR="00AB0321" w:rsidRPr="001D5112">
        <w:t xml:space="preserve"> O ile Wniosek nie podlega odrzuceniu, każdy Wniosek musi być zbadany w pełnym zakresie określonym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="00AB0321"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="00AB0321" w:rsidRPr="001D5112">
        <w:t>.</w:t>
      </w:r>
    </w:p>
    <w:p w14:paraId="5905C21C" w14:textId="32C9F9B8" w:rsidR="001B1B1B" w:rsidRPr="001D5112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D5112">
        <w:t>NCBR</w:t>
      </w:r>
      <w:r w:rsidR="00E37A13" w:rsidRPr="001D5112">
        <w:t xml:space="preserve"> może zdecydować, że j</w:t>
      </w:r>
      <w:r w:rsidR="00525C19" w:rsidRPr="001D5112">
        <w:t xml:space="preserve">eśli w wyniku oceny formalnej albo oceny wskazanej w pkt </w:t>
      </w:r>
      <w:r w:rsidR="00E37A13" w:rsidRPr="001D5112">
        <w:fldChar w:fldCharType="begin"/>
      </w:r>
      <w:r w:rsidR="00E37A13" w:rsidRPr="001D5112">
        <w:instrText xml:space="preserve"> REF _Ref54726951 \r \h </w:instrText>
      </w:r>
      <w:r w:rsidR="004E2D42" w:rsidRPr="001D5112">
        <w:instrText xml:space="preserve"> \* MERGEFORMAT </w:instrText>
      </w:r>
      <w:r w:rsidR="00E37A13" w:rsidRPr="001D5112">
        <w:fldChar w:fldCharType="separate"/>
      </w:r>
      <w:r w:rsidR="00C61037">
        <w:t>6.3</w:t>
      </w:r>
      <w:r w:rsidR="00E37A13" w:rsidRPr="001D5112">
        <w:fldChar w:fldCharType="end"/>
      </w:r>
      <w:r w:rsidR="00525C19" w:rsidRPr="001D5112">
        <w:t xml:space="preserve"> zostanie ustalone, że Wniosek podlega odrzuceniu, </w:t>
      </w:r>
      <w:r w:rsidR="00E37A13" w:rsidRPr="001D5112">
        <w:t>to</w:t>
      </w:r>
      <w:r w:rsidR="001B1B1B" w:rsidRPr="001D5112">
        <w:t xml:space="preserve"> wedle wyboru </w:t>
      </w:r>
      <w:r w:rsidR="46E18C2C" w:rsidRPr="001D5112">
        <w:t>NCBR</w:t>
      </w:r>
      <w:r w:rsidR="001B1B1B" w:rsidRPr="001D5112">
        <w:t>:</w:t>
      </w:r>
    </w:p>
    <w:p w14:paraId="22D40BA2" w14:textId="42B0DD9B" w:rsidR="001B1B1B" w:rsidRPr="001D5112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1D5112">
        <w:t>nie poddaje się go</w:t>
      </w:r>
      <w:r w:rsidR="00F679A8" w:rsidRPr="001D5112">
        <w:t xml:space="preserve"> lub wstrzymuje się</w:t>
      </w:r>
      <w:r w:rsidRPr="001D5112">
        <w:t xml:space="preserve"> dalsz</w:t>
      </w:r>
      <w:r w:rsidR="00F679A8" w:rsidRPr="001D5112">
        <w:t>ą</w:t>
      </w:r>
      <w:r w:rsidRPr="001D5112">
        <w:t xml:space="preserve"> ocen</w:t>
      </w:r>
      <w:r w:rsidR="00F679A8" w:rsidRPr="001D5112">
        <w:t>ę</w:t>
      </w:r>
      <w:r w:rsidRPr="001D5112">
        <w:t xml:space="preserve"> przez pryzmat pozostałych </w:t>
      </w:r>
      <w:r w:rsidR="60EB144D" w:rsidRPr="001D5112">
        <w:t>K</w:t>
      </w:r>
      <w:r w:rsidRPr="001D5112">
        <w:t>ryteriów</w:t>
      </w:r>
      <w:r w:rsidR="001B1B1B" w:rsidRPr="001D5112">
        <w:t>,</w:t>
      </w:r>
    </w:p>
    <w:p w14:paraId="0F694AB6" w14:textId="6C68FC54" w:rsidR="00525C19" w:rsidRPr="001D5112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1D5112">
        <w:t>poddaje się go dalszej ocenie</w:t>
      </w:r>
      <w:r w:rsidR="00525C19" w:rsidRPr="001D5112">
        <w:t>.</w:t>
      </w:r>
    </w:p>
    <w:p w14:paraId="38272242" w14:textId="400F22DD" w:rsidR="0004269C" w:rsidRPr="001D5112" w:rsidRDefault="00CE126E" w:rsidP="00742F06">
      <w:pPr>
        <w:pStyle w:val="Nagwek2"/>
      </w:pPr>
      <w:bookmarkStart w:id="207" w:name="_Ref54726722"/>
      <w:bookmarkStart w:id="208" w:name="_Toc53762104"/>
      <w:bookmarkStart w:id="209" w:name="_Toc69201436"/>
      <w:bookmarkStart w:id="210" w:name="_Toc70262461"/>
      <w:bookmarkStart w:id="211" w:name="_Toc72275040"/>
      <w:bookmarkStart w:id="212" w:name="_Toc70488232"/>
      <w:r w:rsidRPr="001D5112">
        <w:t>Ocena formalna</w:t>
      </w:r>
      <w:r w:rsidR="000D2A59" w:rsidRPr="001D5112">
        <w:t xml:space="preserve"> Wniosków</w:t>
      </w:r>
      <w:r w:rsidR="00A130F3" w:rsidRPr="001D5112">
        <w:t xml:space="preserve"> </w:t>
      </w:r>
      <w:r w:rsidR="66DE5E7A" w:rsidRPr="001D5112">
        <w:t>i zasady ogólne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14:paraId="505A0E39" w14:textId="5DEBB617" w:rsidR="00B41024" w:rsidRPr="001D5112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Kwalifikacja do uczestnictwa w </w:t>
      </w:r>
      <w:r w:rsidR="008E703A" w:rsidRPr="001D5112">
        <w:rPr>
          <w:rFonts w:cstheme="majorBidi"/>
        </w:rPr>
        <w:t xml:space="preserve">Postępowaniu </w:t>
      </w:r>
      <w:r w:rsidRPr="001D5112">
        <w:rPr>
          <w:rFonts w:cstheme="majorBidi"/>
        </w:rPr>
        <w:t xml:space="preserve">polegać będzie na weryfikacji i ocenie Wniosków pod względem </w:t>
      </w:r>
      <w:r w:rsidR="2A67D1F3" w:rsidRPr="001D5112">
        <w:rPr>
          <w:rFonts w:cstheme="majorBidi"/>
        </w:rPr>
        <w:t xml:space="preserve">spełniania </w:t>
      </w:r>
      <w:r w:rsidR="005CF5CF" w:rsidRPr="001D5112">
        <w:rPr>
          <w:rFonts w:cstheme="majorBidi"/>
        </w:rPr>
        <w:t>Wymagań</w:t>
      </w:r>
      <w:r w:rsidR="00900982" w:rsidRPr="001D5112">
        <w:rPr>
          <w:rFonts w:cstheme="majorBidi"/>
        </w:rPr>
        <w:t xml:space="preserve"> Formalnych</w:t>
      </w:r>
      <w:r w:rsidRPr="001D5112">
        <w:rPr>
          <w:rFonts w:cstheme="majorBidi"/>
        </w:rPr>
        <w:t>.</w:t>
      </w:r>
      <w:r w:rsidR="00BD7586" w:rsidRPr="001D5112">
        <w:rPr>
          <w:rFonts w:cstheme="majorBidi"/>
        </w:rPr>
        <w:t xml:space="preserve"> Ocena </w:t>
      </w:r>
      <w:r w:rsidR="00BB37CD" w:rsidRPr="001D5112">
        <w:rPr>
          <w:rFonts w:cstheme="majorBidi"/>
        </w:rPr>
        <w:t>f</w:t>
      </w:r>
      <w:r w:rsidR="003E7E3E" w:rsidRPr="001D5112">
        <w:rPr>
          <w:rFonts w:cstheme="majorBidi"/>
        </w:rPr>
        <w:t xml:space="preserve">ormalna Wniosków </w:t>
      </w:r>
      <w:r w:rsidR="00415F65" w:rsidRPr="001D5112">
        <w:rPr>
          <w:rFonts w:cstheme="majorBidi"/>
        </w:rPr>
        <w:t>może być</w:t>
      </w:r>
      <w:r w:rsidR="003E7E3E" w:rsidRPr="001D5112">
        <w:rPr>
          <w:rFonts w:cstheme="majorBidi"/>
        </w:rPr>
        <w:t xml:space="preserve"> dokonywana </w:t>
      </w:r>
      <w:r w:rsidR="004E4FAF" w:rsidRPr="001D5112">
        <w:rPr>
          <w:rFonts w:cstheme="majorBidi"/>
        </w:rPr>
        <w:t xml:space="preserve">wedle wyboru NCBR </w:t>
      </w:r>
      <w:r w:rsidR="00415F65" w:rsidRPr="001D5112">
        <w:rPr>
          <w:rFonts w:cstheme="majorBidi"/>
        </w:rPr>
        <w:t xml:space="preserve">zarówno przez Zespół Oceniający jak i </w:t>
      </w:r>
      <w:r w:rsidR="003E7E3E" w:rsidRPr="001D5112">
        <w:rPr>
          <w:rFonts w:cstheme="majorBidi"/>
        </w:rPr>
        <w:t>przez pracowników</w:t>
      </w:r>
      <w:r w:rsidR="00C209FD" w:rsidRPr="001D5112">
        <w:rPr>
          <w:rFonts w:cstheme="majorBidi"/>
        </w:rPr>
        <w:t xml:space="preserve"> i współpracowników</w:t>
      </w:r>
      <w:r w:rsidR="003E7E3E" w:rsidRPr="001D5112">
        <w:rPr>
          <w:rFonts w:cstheme="majorBidi"/>
        </w:rPr>
        <w:t xml:space="preserve"> NCBR.</w:t>
      </w:r>
    </w:p>
    <w:p w14:paraId="26E09AF8" w14:textId="12BD5AF3" w:rsidR="0004269C" w:rsidRPr="001D5112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213" w:name="_Ref509216015"/>
      <w:r w:rsidRPr="001D5112">
        <w:rPr>
          <w:rFonts w:cstheme="majorBidi"/>
        </w:rPr>
        <w:t xml:space="preserve">Weryfikacja następuje na podstawie informacji zawartych we Wniosku oraz </w:t>
      </w:r>
      <w:r w:rsidR="00753A20" w:rsidRPr="001D5112">
        <w:rPr>
          <w:rFonts w:cstheme="majorBidi"/>
        </w:rPr>
        <w:t xml:space="preserve">w publicznie dostępnych rejestrach. </w:t>
      </w:r>
      <w:r w:rsidRPr="001D5112">
        <w:rPr>
          <w:rFonts w:cstheme="majorBidi"/>
        </w:rPr>
        <w:t>W ramach</w:t>
      </w:r>
      <w:r w:rsidR="0004269C" w:rsidRPr="001D5112">
        <w:rPr>
          <w:rFonts w:cstheme="majorBidi"/>
        </w:rPr>
        <w:t xml:space="preserve"> </w:t>
      </w:r>
      <w:bookmarkStart w:id="214" w:name="_Hlk57332498"/>
      <w:r w:rsidR="00F36726" w:rsidRPr="001D5112">
        <w:rPr>
          <w:rFonts w:cstheme="majorBidi"/>
        </w:rPr>
        <w:t xml:space="preserve">oceny w zakresie Wymogów Formalnych </w:t>
      </w:r>
      <w:bookmarkEnd w:id="214"/>
      <w:r w:rsidRPr="001D5112">
        <w:rPr>
          <w:rFonts w:cstheme="majorBidi"/>
        </w:rPr>
        <w:t>NCBR</w:t>
      </w:r>
      <w:r w:rsidR="00900982" w:rsidRPr="001D5112">
        <w:rPr>
          <w:rFonts w:cstheme="majorBidi"/>
        </w:rPr>
        <w:t xml:space="preserve"> weryfikuje</w:t>
      </w:r>
      <w:r w:rsidR="00F36726" w:rsidRPr="001D5112">
        <w:rPr>
          <w:rFonts w:cstheme="majorBidi"/>
        </w:rPr>
        <w:t xml:space="preserve"> czy</w:t>
      </w:r>
      <w:r w:rsidRPr="001D5112">
        <w:rPr>
          <w:rFonts w:cstheme="majorBidi"/>
        </w:rPr>
        <w:t>:</w:t>
      </w:r>
      <w:bookmarkEnd w:id="213"/>
    </w:p>
    <w:p w14:paraId="23AB2819" w14:textId="3C1715F5" w:rsidR="00B41024" w:rsidRPr="001D5112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Wnioskodawca spełnia kryterium podmiotowe wskazane w </w:t>
      </w:r>
      <w:r w:rsidR="007E75F1" w:rsidRPr="001D5112">
        <w:rPr>
          <w:rFonts w:cstheme="majorBidi"/>
        </w:rPr>
        <w:t>R</w:t>
      </w:r>
      <w:r w:rsidRPr="001D5112">
        <w:rPr>
          <w:rFonts w:cstheme="majorBidi"/>
        </w:rPr>
        <w:t xml:space="preserve">ozdziale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_Ref509207570 \r \h </w:instrText>
      </w:r>
      <w:r w:rsidR="0040046F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II</w:t>
      </w:r>
      <w:r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;</w:t>
      </w:r>
    </w:p>
    <w:p w14:paraId="782E0977" w14:textId="723CB3EE" w:rsidR="00753A20" w:rsidRPr="001D5112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Wniosek jest kompletny i spełnia </w:t>
      </w:r>
      <w:r w:rsidR="6FA4B80B" w:rsidRPr="001D5112">
        <w:rPr>
          <w:rFonts w:cstheme="majorBidi"/>
        </w:rPr>
        <w:t>Wymagania</w:t>
      </w:r>
      <w:r w:rsidRPr="001D5112">
        <w:rPr>
          <w:rFonts w:cstheme="majorBidi"/>
        </w:rPr>
        <w:t xml:space="preserve"> wskazane w </w:t>
      </w:r>
      <w:r w:rsidR="00C366AB" w:rsidRPr="001D5112">
        <w:rPr>
          <w:rFonts w:cstheme="majorBidi"/>
        </w:rPr>
        <w:t>R</w:t>
      </w:r>
      <w:r w:rsidRPr="001D5112">
        <w:rPr>
          <w:rFonts w:cstheme="majorBidi"/>
        </w:rPr>
        <w:t xml:space="preserve">ozdziale </w:t>
      </w:r>
      <w:r w:rsidR="001A1939" w:rsidRPr="001D5112">
        <w:rPr>
          <w:rFonts w:cstheme="majorBidi"/>
        </w:rPr>
        <w:fldChar w:fldCharType="begin"/>
      </w:r>
      <w:r w:rsidR="001A1939" w:rsidRPr="001D5112">
        <w:rPr>
          <w:rFonts w:cstheme="majorBidi"/>
        </w:rPr>
        <w:instrText xml:space="preserve"> REF _Ref52630162 \n \h </w:instrText>
      </w:r>
      <w:r w:rsidR="004E2D42" w:rsidRPr="001D5112">
        <w:rPr>
          <w:rFonts w:cstheme="majorBidi"/>
        </w:rPr>
        <w:instrText xml:space="preserve"> \* MERGEFORMAT </w:instrText>
      </w:r>
      <w:r w:rsidR="001A1939" w:rsidRPr="001D5112">
        <w:rPr>
          <w:rFonts w:cstheme="majorBidi"/>
        </w:rPr>
      </w:r>
      <w:r w:rsidR="001A1939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IV</w:t>
      </w:r>
      <w:r w:rsidR="001A1939"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pkt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_Ref509210067 \r \h </w:instrText>
      </w:r>
      <w:r w:rsidR="0040046F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4.2</w:t>
      </w:r>
      <w:r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;</w:t>
      </w:r>
    </w:p>
    <w:p w14:paraId="192E17E3" w14:textId="109E2EA0" w:rsidR="00753A20" w:rsidRPr="001D5112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</w:t>
      </w:r>
      <w:r w:rsidR="00753A20" w:rsidRPr="001D5112">
        <w:rPr>
          <w:rFonts w:cstheme="majorBidi"/>
        </w:rPr>
        <w:t xml:space="preserve">niosek został złożony w formie i terminie wskazanych w </w:t>
      </w:r>
      <w:r w:rsidR="00C366AB" w:rsidRPr="001D5112">
        <w:rPr>
          <w:rFonts w:cstheme="majorBidi"/>
        </w:rPr>
        <w:t>R</w:t>
      </w:r>
      <w:r w:rsidR="00753A20" w:rsidRPr="001D5112">
        <w:rPr>
          <w:rFonts w:cstheme="majorBidi"/>
        </w:rPr>
        <w:t>ozdziale</w:t>
      </w:r>
      <w:r w:rsidR="001A1939" w:rsidRPr="001D5112">
        <w:rPr>
          <w:rFonts w:cstheme="majorBidi"/>
        </w:rPr>
        <w:t xml:space="preserve"> </w:t>
      </w:r>
      <w:r w:rsidR="001A1939" w:rsidRPr="001D5112">
        <w:rPr>
          <w:rFonts w:cstheme="majorBidi"/>
        </w:rPr>
        <w:fldChar w:fldCharType="begin"/>
      </w:r>
      <w:r w:rsidR="001A1939" w:rsidRPr="001D5112">
        <w:rPr>
          <w:rFonts w:cstheme="majorBidi"/>
        </w:rPr>
        <w:instrText xml:space="preserve"> REF _Ref52630162 \n \h </w:instrText>
      </w:r>
      <w:r w:rsidR="004E2D42" w:rsidRPr="001D5112">
        <w:rPr>
          <w:rFonts w:cstheme="majorBidi"/>
        </w:rPr>
        <w:instrText xml:space="preserve"> \* MERGEFORMAT </w:instrText>
      </w:r>
      <w:r w:rsidR="001A1939" w:rsidRPr="001D5112">
        <w:rPr>
          <w:rFonts w:cstheme="majorBidi"/>
        </w:rPr>
      </w:r>
      <w:r w:rsidR="001A1939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IV</w:t>
      </w:r>
      <w:r w:rsidR="001A1939" w:rsidRPr="001D5112">
        <w:rPr>
          <w:rFonts w:cstheme="majorBidi"/>
        </w:rPr>
        <w:fldChar w:fldCharType="end"/>
      </w:r>
      <w:r w:rsidR="00753A20" w:rsidRPr="001D5112">
        <w:rPr>
          <w:rFonts w:cstheme="majorBidi"/>
        </w:rPr>
        <w:t xml:space="preserve"> pkt </w:t>
      </w:r>
      <w:r w:rsidR="00753A20" w:rsidRPr="001D5112">
        <w:rPr>
          <w:rFonts w:cstheme="majorBidi"/>
        </w:rPr>
        <w:fldChar w:fldCharType="begin"/>
      </w:r>
      <w:r w:rsidR="00753A20" w:rsidRPr="001D5112">
        <w:rPr>
          <w:rFonts w:cstheme="majorBidi"/>
        </w:rPr>
        <w:instrText xml:space="preserve"> REF _Ref509206746 \r \h </w:instrText>
      </w:r>
      <w:r w:rsidR="0040046F" w:rsidRPr="001D5112">
        <w:rPr>
          <w:rFonts w:cstheme="majorBidi"/>
        </w:rPr>
        <w:instrText xml:space="preserve"> \* MERGEFORMAT </w:instrText>
      </w:r>
      <w:r w:rsidR="00753A20" w:rsidRPr="001D5112">
        <w:rPr>
          <w:rFonts w:cstheme="majorBidi"/>
        </w:rPr>
      </w:r>
      <w:r w:rsidR="00753A20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4.3</w:t>
      </w:r>
      <w:r w:rsidR="00753A20"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;</w:t>
      </w:r>
    </w:p>
    <w:p w14:paraId="0EB2CEC2" w14:textId="719F1C61" w:rsidR="00900982" w:rsidRPr="001D5112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 Wnioskodawca złożył oświadczenie o </w:t>
      </w:r>
      <w:r w:rsidR="00B22E9C" w:rsidRPr="001D5112">
        <w:rPr>
          <w:rFonts w:cstheme="majorBidi"/>
        </w:rPr>
        <w:t>braku podstaw do wykluczenia z</w:t>
      </w:r>
      <w:r w:rsidR="0029074E" w:rsidRPr="001D5112">
        <w:rPr>
          <w:rFonts w:cstheme="majorBidi"/>
        </w:rPr>
        <w:t> </w:t>
      </w:r>
      <w:r w:rsidR="00B22E9C" w:rsidRPr="001D5112">
        <w:rPr>
          <w:rFonts w:cstheme="majorBidi"/>
        </w:rPr>
        <w:t xml:space="preserve">Postępowania, o których mowa w </w:t>
      </w:r>
      <w:r w:rsidR="00C366AB" w:rsidRPr="001D5112">
        <w:rPr>
          <w:rFonts w:cstheme="majorBidi"/>
        </w:rPr>
        <w:t xml:space="preserve">Rozdziale </w:t>
      </w:r>
      <w:r w:rsidR="00B22E9C" w:rsidRPr="001D5112">
        <w:rPr>
          <w:rFonts w:cstheme="majorBidi"/>
        </w:rPr>
        <w:fldChar w:fldCharType="begin"/>
      </w:r>
      <w:r w:rsidR="00B22E9C" w:rsidRPr="001D5112">
        <w:rPr>
          <w:rFonts w:cstheme="majorBidi"/>
        </w:rPr>
        <w:instrText xml:space="preserve"> REF _Ref509207570 \n \h </w:instrText>
      </w:r>
      <w:r w:rsidR="00A64121" w:rsidRPr="001D5112">
        <w:rPr>
          <w:rFonts w:cstheme="majorBidi"/>
        </w:rPr>
        <w:instrText xml:space="preserve"> \* MERGEFORMAT </w:instrText>
      </w:r>
      <w:r w:rsidR="00B22E9C" w:rsidRPr="001D5112">
        <w:rPr>
          <w:rFonts w:cstheme="majorBidi"/>
        </w:rPr>
      </w:r>
      <w:r w:rsidR="00B22E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II</w:t>
      </w:r>
      <w:r w:rsidR="00B22E9C" w:rsidRPr="001D5112">
        <w:rPr>
          <w:rFonts w:cstheme="majorBidi"/>
        </w:rPr>
        <w:fldChar w:fldCharType="end"/>
      </w:r>
      <w:r w:rsidR="00B22E9C" w:rsidRPr="001D5112">
        <w:rPr>
          <w:rFonts w:cstheme="majorBidi"/>
        </w:rPr>
        <w:t xml:space="preserve"> pkt </w:t>
      </w:r>
      <w:r w:rsidR="00900982" w:rsidRPr="001D5112">
        <w:rPr>
          <w:rFonts w:cstheme="majorBidi"/>
        </w:rPr>
        <w:fldChar w:fldCharType="begin"/>
      </w:r>
      <w:r w:rsidR="00900982" w:rsidRPr="001D5112">
        <w:rPr>
          <w:rFonts w:cstheme="majorBidi"/>
        </w:rPr>
        <w:instrText xml:space="preserve"> REF _Ref52542639 \n \h </w:instrText>
      </w:r>
      <w:r w:rsidR="004E2D42" w:rsidRPr="001D5112">
        <w:rPr>
          <w:rFonts w:cstheme="majorBidi"/>
        </w:rPr>
        <w:instrText xml:space="preserve"> \* MERGEFORMAT </w:instrText>
      </w:r>
      <w:r w:rsidR="00900982" w:rsidRPr="001D5112">
        <w:rPr>
          <w:rFonts w:cstheme="majorBidi"/>
        </w:rPr>
      </w:r>
      <w:r w:rsidR="00900982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2.2</w:t>
      </w:r>
      <w:r w:rsidR="00900982" w:rsidRPr="001D5112">
        <w:rPr>
          <w:rFonts w:cstheme="majorBidi"/>
        </w:rPr>
        <w:fldChar w:fldCharType="end"/>
      </w:r>
      <w:r w:rsidR="00B22E9C" w:rsidRPr="001D5112">
        <w:rPr>
          <w:rFonts w:cstheme="majorBidi"/>
        </w:rPr>
        <w:t xml:space="preserve"> ust. </w:t>
      </w:r>
      <w:r w:rsidR="00B22E9C" w:rsidRPr="001D5112">
        <w:rPr>
          <w:rFonts w:cstheme="majorBidi"/>
        </w:rPr>
        <w:fldChar w:fldCharType="begin"/>
      </w:r>
      <w:r w:rsidR="00B22E9C" w:rsidRPr="001D5112">
        <w:rPr>
          <w:rFonts w:cstheme="majorBidi"/>
        </w:rPr>
        <w:instrText xml:space="preserve"> REF _Ref511644867 \n \h </w:instrText>
      </w:r>
      <w:r w:rsidR="00A64121" w:rsidRPr="001D5112">
        <w:rPr>
          <w:rFonts w:cstheme="majorBidi"/>
        </w:rPr>
        <w:instrText xml:space="preserve"> \* MERGEFORMAT </w:instrText>
      </w:r>
      <w:r w:rsidR="00B22E9C" w:rsidRPr="001D5112">
        <w:rPr>
          <w:rFonts w:cstheme="majorBidi"/>
        </w:rPr>
      </w:r>
      <w:r w:rsidR="00B22E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1</w:t>
      </w:r>
      <w:r w:rsidR="00B22E9C" w:rsidRPr="001D5112">
        <w:rPr>
          <w:rFonts w:cstheme="majorBidi"/>
        </w:rPr>
        <w:fldChar w:fldCharType="end"/>
      </w:r>
      <w:r w:rsidR="00900982" w:rsidRPr="001D5112">
        <w:rPr>
          <w:rFonts w:cstheme="majorBidi"/>
        </w:rPr>
        <w:t>;</w:t>
      </w:r>
    </w:p>
    <w:p w14:paraId="1CA2650D" w14:textId="41ABE4A1" w:rsidR="00574DA2" w:rsidRPr="001D5112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 xml:space="preserve">Rozwiązanie opisane Wnioskiem </w:t>
      </w:r>
      <w:r w:rsidR="00900982" w:rsidRPr="001D5112">
        <w:rPr>
          <w:rFonts w:cstheme="majorBidi"/>
        </w:rPr>
        <w:t>przyporządkowano do Krajowej Inteligentnej Specjalizacji</w:t>
      </w:r>
      <w:r w:rsidR="00574DA2" w:rsidRPr="001D5112">
        <w:rPr>
          <w:rFonts w:cstheme="majorBidi"/>
        </w:rPr>
        <w:t>;</w:t>
      </w:r>
    </w:p>
    <w:p w14:paraId="6305109D" w14:textId="1C74FD25" w:rsidR="00A14C37" w:rsidRPr="001D5112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D5112">
        <w:rPr>
          <w:rFonts w:cstheme="majorBidi"/>
        </w:rPr>
        <w:t>nie zachodzą po</w:t>
      </w:r>
      <w:r w:rsidR="00AF6FCD" w:rsidRPr="001D5112">
        <w:rPr>
          <w:rFonts w:cstheme="majorBidi"/>
        </w:rPr>
        <w:t>d</w:t>
      </w:r>
      <w:r w:rsidRPr="001D5112">
        <w:rPr>
          <w:rFonts w:cstheme="majorBidi"/>
        </w:rPr>
        <w:t xml:space="preserve">stawy odrzucenia Wniosku zgodnie z ust.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_Ref52545404 \n \h </w:instrText>
      </w:r>
      <w:r w:rsidR="004E2D42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6</w:t>
      </w:r>
      <w:r w:rsidRPr="001D5112">
        <w:rPr>
          <w:rFonts w:cstheme="majorBidi"/>
        </w:rPr>
        <w:fldChar w:fldCharType="end"/>
      </w:r>
      <w:r w:rsidR="00C366AB" w:rsidRPr="001D5112">
        <w:rPr>
          <w:rFonts w:cstheme="majorBidi"/>
        </w:rPr>
        <w:t>.</w:t>
      </w:r>
    </w:p>
    <w:p w14:paraId="7C43746B" w14:textId="27083FA0" w:rsidR="00061C21" w:rsidRPr="001D5112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1D5112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1D5112">
        <w:rPr>
          <w:b/>
          <w:bCs/>
        </w:rPr>
        <w:t xml:space="preserve"> W</w:t>
      </w:r>
      <w:r w:rsidRPr="001D5112">
        <w:rPr>
          <w:b/>
          <w:bCs/>
        </w:rPr>
        <w:t xml:space="preserve">niosku, o czym </w:t>
      </w:r>
      <w:r w:rsidR="00A43FA8" w:rsidRPr="001D5112">
        <w:rPr>
          <w:b/>
          <w:bCs/>
        </w:rPr>
        <w:t>po</w:t>
      </w:r>
      <w:r w:rsidRPr="001D5112">
        <w:rPr>
          <w:b/>
          <w:bCs/>
        </w:rPr>
        <w:t>informuje Wnioskodawcę</w:t>
      </w:r>
      <w:r w:rsidR="001810D4" w:rsidRPr="001D5112">
        <w:rPr>
          <w:b/>
          <w:bCs/>
        </w:rPr>
        <w:t>.</w:t>
      </w:r>
      <w:r w:rsidR="00061C21" w:rsidRPr="001D5112">
        <w:rPr>
          <w:b/>
          <w:bCs/>
        </w:rPr>
        <w:t xml:space="preserve"> </w:t>
      </w:r>
      <w:r w:rsidR="00061C21" w:rsidRPr="001D5112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1D5112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D5112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1D5112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D5112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02086FFC" w:rsidR="00ED2B6F" w:rsidRPr="001D5112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215" w:name="_Ref52646367"/>
      <w:bookmarkStart w:id="216" w:name="_Hlk53784930"/>
      <w:r w:rsidRPr="001D5112">
        <w:t xml:space="preserve">W razie stwierdzenia braków </w:t>
      </w:r>
      <w:r w:rsidR="00EA723E" w:rsidRPr="001D5112">
        <w:t xml:space="preserve">lub błędów </w:t>
      </w:r>
      <w:r w:rsidRPr="001D5112">
        <w:t xml:space="preserve">w zakresie </w:t>
      </w:r>
      <w:r w:rsidR="005CF5CF" w:rsidRPr="001D5112">
        <w:t>Wymagań</w:t>
      </w:r>
      <w:r w:rsidR="00574DA2" w:rsidRPr="001D5112">
        <w:t xml:space="preserve"> Formalnych </w:t>
      </w:r>
      <w:r w:rsidR="38709F6B" w:rsidRPr="001D5112">
        <w:t>lub innych błędów</w:t>
      </w:r>
      <w:r w:rsidR="00B60EA4" w:rsidRPr="001D5112">
        <w:t xml:space="preserve"> </w:t>
      </w:r>
      <w:r w:rsidRPr="001D5112">
        <w:t xml:space="preserve">we Wniosku, NCBR wzywa Wnioskodawcę do uzupełnienia </w:t>
      </w:r>
      <w:r w:rsidR="00EA723E" w:rsidRPr="001D5112">
        <w:t xml:space="preserve">lub poprawy </w:t>
      </w:r>
      <w:r w:rsidR="00317572" w:rsidRPr="001D5112">
        <w:t xml:space="preserve">danej części </w:t>
      </w:r>
      <w:r w:rsidRPr="001D5112">
        <w:t>Wniosku</w:t>
      </w:r>
      <w:r w:rsidR="006B35D5" w:rsidRPr="001D5112">
        <w:t xml:space="preserve"> </w:t>
      </w:r>
      <w:r w:rsidRPr="001D5112">
        <w:t>w terminie</w:t>
      </w:r>
      <w:r w:rsidR="00876A1E" w:rsidRPr="001D5112">
        <w:t xml:space="preserve"> </w:t>
      </w:r>
      <w:r w:rsidR="00746ED0" w:rsidRPr="001D5112">
        <w:t>wyznaczonym</w:t>
      </w:r>
      <w:r w:rsidR="00876A1E" w:rsidRPr="001D5112">
        <w:t xml:space="preserve"> przez NCBR i </w:t>
      </w:r>
      <w:r w:rsidR="00746ED0" w:rsidRPr="001D5112">
        <w:t xml:space="preserve">nie krótszym niż </w:t>
      </w:r>
      <w:r w:rsidR="00B766E6" w:rsidRPr="001D5112">
        <w:t xml:space="preserve">5 </w:t>
      </w:r>
      <w:r w:rsidRPr="001D5112">
        <w:t>dni</w:t>
      </w:r>
      <w:r w:rsidR="00150948" w:rsidRPr="001D5112">
        <w:t xml:space="preserve"> </w:t>
      </w:r>
      <w:r w:rsidR="00DF1FF6" w:rsidRPr="001D5112">
        <w:t xml:space="preserve">kalendarzowych </w:t>
      </w:r>
      <w:r w:rsidR="00150948" w:rsidRPr="001D5112">
        <w:t xml:space="preserve">od dnia doręczenia wezwania do uzupełnienia braków </w:t>
      </w:r>
      <w:r w:rsidR="00477361" w:rsidRPr="001D5112">
        <w:t xml:space="preserve">lub poprawy błędów </w:t>
      </w:r>
      <w:r w:rsidRPr="001D5112">
        <w:t xml:space="preserve">pod rygorem </w:t>
      </w:r>
      <w:r w:rsidR="003645E1" w:rsidRPr="001D5112">
        <w:t xml:space="preserve">odrzucenia Wniosku przez </w:t>
      </w:r>
      <w:r w:rsidR="277CAF08" w:rsidRPr="001D5112">
        <w:t>NCBR</w:t>
      </w:r>
      <w:r w:rsidRPr="001D5112">
        <w:t>.</w:t>
      </w:r>
      <w:r w:rsidR="00B177B9" w:rsidRPr="001D5112">
        <w:t xml:space="preserve"> Uzupełnienie braków </w:t>
      </w:r>
      <w:r w:rsidR="00EA723E" w:rsidRPr="001D5112">
        <w:t xml:space="preserve">lub usunięcie błędów </w:t>
      </w:r>
      <w:r w:rsidR="00B177B9" w:rsidRPr="001D5112">
        <w:t xml:space="preserve">następuje w formie </w:t>
      </w:r>
      <w:r w:rsidR="00511AB3" w:rsidRPr="001D5112">
        <w:t xml:space="preserve">wskazanej </w:t>
      </w:r>
      <w:r w:rsidR="00430079" w:rsidRPr="001D5112">
        <w:t>przez Centrum</w:t>
      </w:r>
      <w:r w:rsidR="00B177B9" w:rsidRPr="001D5112">
        <w:t>.</w:t>
      </w:r>
      <w:r w:rsidR="002D5A1E" w:rsidRPr="001D5112">
        <w:t xml:space="preserve"> W przypadku bezskutecznego upływu wyznaczonego terminu, </w:t>
      </w:r>
      <w:r w:rsidR="21539AD5" w:rsidRPr="001D5112">
        <w:t>NCBR</w:t>
      </w:r>
      <w:r w:rsidR="004E4FAF" w:rsidRPr="001D5112">
        <w:t xml:space="preserve"> </w:t>
      </w:r>
      <w:r w:rsidR="003645E1" w:rsidRPr="001D5112">
        <w:t>odrzuca Wniosek</w:t>
      </w:r>
      <w:r w:rsidR="002D5A1E" w:rsidRPr="001D5112">
        <w:t>.</w:t>
      </w:r>
      <w:r w:rsidR="00317572" w:rsidRPr="001D5112">
        <w:t xml:space="preserve"> W uzasadnionych przypadkach </w:t>
      </w:r>
      <w:r w:rsidR="62493BD3" w:rsidRPr="001D5112">
        <w:t>NCBR</w:t>
      </w:r>
      <w:r w:rsidR="00317572" w:rsidRPr="001D5112">
        <w:t xml:space="preserve"> może indywidu</w:t>
      </w:r>
      <w:r w:rsidR="00C366AB" w:rsidRPr="001D5112">
        <w:t>a</w:t>
      </w:r>
      <w:r w:rsidR="00317572" w:rsidRPr="001D5112">
        <w:t xml:space="preserve">lnie przedłużyć termin na uzupełnienie braków. </w:t>
      </w:r>
    </w:p>
    <w:p w14:paraId="44FD4C2F" w14:textId="68E4F573" w:rsidR="00ED2B6F" w:rsidRPr="001D5112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1D5112">
        <w:lastRenderedPageBreak/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1D5112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217" w:name="mip51080708"/>
      <w:bookmarkEnd w:id="217"/>
      <w:r w:rsidRPr="001D5112">
        <w:t>Wniosek podlega odrzuceniu bez względu na ich złożenie, uzupełnienie lub poprawienie lub</w:t>
      </w:r>
      <w:bookmarkStart w:id="218" w:name="mip51080709"/>
      <w:bookmarkEnd w:id="218"/>
    </w:p>
    <w:p w14:paraId="2D362E2A" w14:textId="7237D80E" w:rsidR="00ED2B6F" w:rsidRPr="001D5112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1D5112">
        <w:t>zachodzą przesłanki unieważnienia Postępowania.</w:t>
      </w:r>
    </w:p>
    <w:p w14:paraId="7E5CF0FF" w14:textId="50F272B8" w:rsidR="00ED2B6F" w:rsidRPr="001D5112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1D5112">
        <w:t xml:space="preserve">NCBR </w:t>
      </w:r>
      <w:r w:rsidR="601D2E86" w:rsidRPr="001D5112">
        <w:t xml:space="preserve">na etapie Oceny Formalnej oraz na każdym innym etapie </w:t>
      </w:r>
      <w:r w:rsidR="7E4A48C7" w:rsidRPr="001D5112">
        <w:t xml:space="preserve">oceny </w:t>
      </w:r>
      <w:r w:rsidRPr="001D5112">
        <w:t>może wystąpić do Wnioskodawcy o złożenie wyjaśnień, w terminie nie krótszym niż 5 dni</w:t>
      </w:r>
      <w:r w:rsidR="003A6BC1" w:rsidRPr="001D5112">
        <w:t xml:space="preserve"> kalendarzowych</w:t>
      </w:r>
      <w:r w:rsidR="003645E1" w:rsidRPr="001D5112">
        <w:t xml:space="preserve"> (zdanie drugie stosuje się odpowiednio).</w:t>
      </w:r>
      <w:r w:rsidR="005F6C28" w:rsidRPr="001D5112">
        <w:t xml:space="preserve"> </w:t>
      </w:r>
      <w:r w:rsidR="00FE476A" w:rsidRPr="001D5112">
        <w:t xml:space="preserve">W przypadku niedokonania wyjaśnienia </w:t>
      </w:r>
      <w:r w:rsidR="00465053" w:rsidRPr="001D5112">
        <w:t xml:space="preserve">w terminie </w:t>
      </w:r>
      <w:r w:rsidR="00FE476A" w:rsidRPr="001D5112">
        <w:t>ocenie będzie podlegał Wniosek</w:t>
      </w:r>
      <w:r w:rsidR="006B35D5" w:rsidRPr="001D5112">
        <w:t xml:space="preserve"> </w:t>
      </w:r>
      <w:r w:rsidR="00FE476A" w:rsidRPr="001D5112">
        <w:t xml:space="preserve">jak w treści złożonej pierwotnie przez Wnioskodawcę. </w:t>
      </w:r>
      <w:r w:rsidR="00DE3579" w:rsidRPr="001D5112">
        <w:t xml:space="preserve">NCBR może wystąpić o uzupełnienie braków formalnych </w:t>
      </w:r>
      <w:r w:rsidR="48DF6C3A" w:rsidRPr="001D5112">
        <w:t>lub wyjaśnie</w:t>
      </w:r>
      <w:r w:rsidR="006A5228" w:rsidRPr="001D5112">
        <w:t>ń</w:t>
      </w:r>
      <w:r w:rsidR="48DF6C3A" w:rsidRPr="001D5112">
        <w:t xml:space="preserve"> </w:t>
      </w:r>
      <w:r w:rsidR="00DE3579" w:rsidRPr="001D5112">
        <w:t>więcej niż raz.</w:t>
      </w:r>
      <w:bookmarkEnd w:id="215"/>
      <w:r w:rsidR="00423782" w:rsidRPr="001D5112">
        <w:t xml:space="preserve"> </w:t>
      </w:r>
      <w:r w:rsidR="00D34D72" w:rsidRPr="001D5112">
        <w:t>W celu usunięcia wątpliwości NCBR wskazuje, że</w:t>
      </w:r>
      <w:r w:rsidR="00423782" w:rsidRPr="001D5112">
        <w:t xml:space="preserve"> może w szczególności wystąpić o uzupełnienie brak</w:t>
      </w:r>
      <w:r w:rsidR="00693F8A" w:rsidRPr="001D5112">
        <w:t>ów</w:t>
      </w:r>
      <w:r w:rsidR="00423782" w:rsidRPr="001D5112">
        <w:t xml:space="preserve"> formalnych Wniosku w przedmiocie uzasadnienia tajemnicy przedsiębiorstwa wskazanej w Rozdziale </w:t>
      </w:r>
      <w:r w:rsidR="0004269C" w:rsidRPr="001D5112">
        <w:rPr>
          <w:rFonts w:cstheme="majorBidi"/>
        </w:rPr>
        <w:fldChar w:fldCharType="begin"/>
      </w:r>
      <w:r w:rsidR="0004269C" w:rsidRPr="001D5112">
        <w:rPr>
          <w:rFonts w:cstheme="majorBidi"/>
        </w:rPr>
        <w:instrText xml:space="preserve"> REF _Ref52630162 \n \h  \* MERGEFORMAT </w:instrText>
      </w:r>
      <w:r w:rsidR="0004269C" w:rsidRPr="001D5112">
        <w:rPr>
          <w:rFonts w:cstheme="majorBidi"/>
        </w:rPr>
      </w:r>
      <w:r w:rsidR="000426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IV</w:t>
      </w:r>
      <w:r w:rsidR="0004269C" w:rsidRPr="001D5112">
        <w:rPr>
          <w:rFonts w:cstheme="majorBidi"/>
        </w:rPr>
        <w:fldChar w:fldCharType="end"/>
      </w:r>
      <w:r w:rsidR="00423782" w:rsidRPr="001D5112">
        <w:rPr>
          <w:rFonts w:cstheme="majorBidi"/>
        </w:rPr>
        <w:t xml:space="preserve"> pkt </w:t>
      </w:r>
      <w:r w:rsidR="0004269C" w:rsidRPr="001D5112">
        <w:rPr>
          <w:rFonts w:cstheme="majorBidi"/>
        </w:rPr>
        <w:fldChar w:fldCharType="begin"/>
      </w:r>
      <w:r w:rsidR="0004269C" w:rsidRPr="001D5112">
        <w:rPr>
          <w:rFonts w:cstheme="majorBidi"/>
        </w:rPr>
        <w:instrText xml:space="preserve"> REF _Ref509210067 \r \h  \* MERGEFORMAT </w:instrText>
      </w:r>
      <w:r w:rsidR="0004269C" w:rsidRPr="001D5112">
        <w:rPr>
          <w:rFonts w:cstheme="majorBidi"/>
        </w:rPr>
      </w:r>
      <w:r w:rsidR="0004269C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4.2</w:t>
      </w:r>
      <w:r w:rsidR="0004269C" w:rsidRPr="001D5112">
        <w:rPr>
          <w:rFonts w:cstheme="majorBidi"/>
        </w:rPr>
        <w:fldChar w:fldCharType="end"/>
      </w:r>
      <w:r w:rsidR="00423782" w:rsidRPr="001D5112">
        <w:rPr>
          <w:rFonts w:cstheme="majorBidi"/>
        </w:rPr>
        <w:t xml:space="preserve"> ust. 1</w:t>
      </w:r>
      <w:r w:rsidR="00242E0B" w:rsidRPr="001D5112">
        <w:rPr>
          <w:rFonts w:cstheme="majorBidi"/>
        </w:rPr>
        <w:t>0</w:t>
      </w:r>
      <w:r w:rsidR="00423782" w:rsidRPr="001D5112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001D5112">
        <w:rPr>
          <w:rFonts w:cstheme="majorBidi"/>
        </w:rPr>
        <w:t xml:space="preserve">doprowadzenia do </w:t>
      </w:r>
      <w:r w:rsidR="00423782" w:rsidRPr="001D5112">
        <w:rPr>
          <w:rFonts w:cstheme="majorBidi"/>
        </w:rPr>
        <w:t>ich zgodności z wymogami Regulaminu.</w:t>
      </w:r>
      <w:bookmarkStart w:id="219" w:name="_Ref52545404"/>
      <w:bookmarkEnd w:id="216"/>
    </w:p>
    <w:p w14:paraId="0502BCF5" w14:textId="0556CDF5" w:rsidR="00415F65" w:rsidRPr="001D5112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20" w:name="_Ref69222003"/>
      <w:r w:rsidRPr="001D5112">
        <w:t xml:space="preserve">NCBR odrzuca Wniosek </w:t>
      </w:r>
      <w:r w:rsidR="00A96B04" w:rsidRPr="001D5112">
        <w:t>w ramach oceny formalnej Wniosków</w:t>
      </w:r>
      <w:r w:rsidRPr="001D5112">
        <w:t>, jeżeli:</w:t>
      </w:r>
      <w:bookmarkEnd w:id="220"/>
      <w:r w:rsidRPr="001D5112">
        <w:t xml:space="preserve"> </w:t>
      </w:r>
      <w:bookmarkEnd w:id="219"/>
    </w:p>
    <w:p w14:paraId="5517C70A" w14:textId="6C6985F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treść Wniosku nie odpowiada </w:t>
      </w:r>
      <w:r w:rsidR="1D190E2A" w:rsidRPr="001D5112">
        <w:t>Wymaganiom</w:t>
      </w:r>
      <w:r w:rsidRPr="001D5112">
        <w:t xml:space="preserve"> wynikającym z treści Regulaminu lub jego </w:t>
      </w:r>
      <w:r w:rsidR="00A65A55" w:rsidRPr="001D5112">
        <w:t>Załączni</w:t>
      </w:r>
      <w:r w:rsidRPr="001D5112">
        <w:t xml:space="preserve">ków; </w:t>
      </w:r>
    </w:p>
    <w:p w14:paraId="66BA0C48" w14:textId="6E27F3E3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proponowane przez Wnioskodawcę wynagrodzenie przekracza limit określony w</w:t>
      </w:r>
      <w:r w:rsidR="001801A7" w:rsidRPr="001D5112">
        <w:t xml:space="preserve"> Rozdziale </w:t>
      </w:r>
      <w:r w:rsidR="001801A7" w:rsidRPr="001D5112">
        <w:fldChar w:fldCharType="begin"/>
      </w:r>
      <w:r w:rsidR="001801A7" w:rsidRPr="001D5112">
        <w:instrText xml:space="preserve"> REF _Ref52646295 \n \h </w:instrText>
      </w:r>
      <w:r w:rsidR="004E2D42" w:rsidRPr="001D5112">
        <w:instrText xml:space="preserve"> \* MERGEFORMAT </w:instrText>
      </w:r>
      <w:r w:rsidR="001801A7" w:rsidRPr="001D5112">
        <w:fldChar w:fldCharType="separate"/>
      </w:r>
      <w:r w:rsidR="00C61037">
        <w:t>X</w:t>
      </w:r>
      <w:r w:rsidR="001801A7" w:rsidRPr="001D5112">
        <w:fldChar w:fldCharType="end"/>
      </w:r>
      <w:r w:rsidRPr="001D5112">
        <w:t>;</w:t>
      </w:r>
    </w:p>
    <w:p w14:paraId="0A7620D1" w14:textId="7777777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jego złożenie stanowi czyn nieuczciwej konkurencji w rozumieniu przepisów o zwalczaniu nieuczciwej konkurencji; </w:t>
      </w:r>
    </w:p>
    <w:p w14:paraId="70D5B2A9" w14:textId="0DC43B09" w:rsidR="00415F65" w:rsidRPr="001D5112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proponowane przez Wnioskodawcę wynagrodzenie </w:t>
      </w:r>
      <w:r w:rsidR="009B3BAB" w:rsidRPr="001D5112">
        <w:t xml:space="preserve">jest </w:t>
      </w:r>
      <w:r w:rsidR="00415F65" w:rsidRPr="001D5112">
        <w:t>rażąco niskie w stosunku do przedmiotu Przedsięwzięcia;</w:t>
      </w:r>
    </w:p>
    <w:p w14:paraId="5133FB33" w14:textId="3C198D94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zawiera błędy w obliczeniu wynagrodzenia, które nie podlegają usunięciu jako oczywist</w:t>
      </w:r>
      <w:r w:rsidR="1095F300" w:rsidRPr="001D5112">
        <w:t>a</w:t>
      </w:r>
      <w:r w:rsidRPr="001D5112">
        <w:t xml:space="preserve"> omyłk</w:t>
      </w:r>
      <w:r w:rsidR="37CB5536" w:rsidRPr="001D5112">
        <w:t>a</w:t>
      </w:r>
      <w:r w:rsidRPr="001D5112">
        <w:t>;</w:t>
      </w:r>
    </w:p>
    <w:p w14:paraId="5238AC77" w14:textId="7777777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został złożony przez Wnioskodawcę wykluczonego z udziału w Postępowaniu;</w:t>
      </w:r>
    </w:p>
    <w:p w14:paraId="633D425F" w14:textId="1E31881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Wnioskodawca nie uzupełni braków formalnych zgodnie z Rozdziałem </w:t>
      </w:r>
      <w:r w:rsidRPr="001D5112">
        <w:fldChar w:fldCharType="begin"/>
      </w:r>
      <w:r w:rsidRPr="001D5112">
        <w:instrText xml:space="preserve"> REF _Ref52633642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VI</w:t>
      </w:r>
      <w:r w:rsidRPr="001D5112">
        <w:fldChar w:fldCharType="end"/>
      </w:r>
      <w:r w:rsidR="001801A7" w:rsidRPr="001D5112">
        <w:t xml:space="preserve">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="00525C19" w:rsidRPr="001D5112">
        <w:t xml:space="preserve"> </w:t>
      </w:r>
      <w:r w:rsidR="001801A7" w:rsidRPr="001D5112">
        <w:t xml:space="preserve">ust. </w:t>
      </w:r>
      <w:r w:rsidRPr="001D5112">
        <w:fldChar w:fldCharType="begin"/>
      </w:r>
      <w:r w:rsidRPr="001D5112">
        <w:instrText xml:space="preserve"> REF _Ref52646367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4</w:t>
      </w:r>
      <w:r w:rsidRPr="001D5112">
        <w:fldChar w:fldCharType="end"/>
      </w:r>
      <w:r w:rsidRPr="001D5112">
        <w:t xml:space="preserve">; </w:t>
      </w:r>
    </w:p>
    <w:p w14:paraId="40281AFE" w14:textId="77777777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1D5112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>jest niezgodny z obowiązującymi przepisami lub nieważny na podstawie odrębnych przepisów</w:t>
      </w:r>
      <w:r w:rsidR="1F4A7B81" w:rsidRPr="001D5112">
        <w:t>;</w:t>
      </w:r>
    </w:p>
    <w:p w14:paraId="5DA04C00" w14:textId="08D3DD06" w:rsidR="00415F65" w:rsidRPr="001D5112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1D5112">
        <w:t xml:space="preserve">zawiera nieracjonalne, w rozumieniu ust. </w:t>
      </w:r>
      <w:r w:rsidR="002E6577" w:rsidRPr="001D5112">
        <w:t>10</w:t>
      </w:r>
      <w:r w:rsidRPr="001D5112">
        <w:t>, parametry dotyczące części lub całości Wymagań Konkursowych lub Wymagań Jakościowych</w:t>
      </w:r>
      <w:r w:rsidR="00415F65" w:rsidRPr="001D5112">
        <w:t>.</w:t>
      </w:r>
    </w:p>
    <w:p w14:paraId="2DA5F2A4" w14:textId="13560941" w:rsidR="00F36726" w:rsidRPr="001D5112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21" w:name="_Hlk53784995"/>
      <w:r w:rsidRPr="001D5112">
        <w:t xml:space="preserve">NCBR przed odrzuceniem Wniosku w przypadkach określonych w ust. </w:t>
      </w:r>
      <w:r w:rsidR="0028371E" w:rsidRPr="001D5112">
        <w:t xml:space="preserve">7 </w:t>
      </w:r>
      <w:r w:rsidRPr="001D5112">
        <w:t>pkt 1), 3)-4) oraz 8)-</w:t>
      </w:r>
      <w:r w:rsidR="00527FE3" w:rsidRPr="001D5112">
        <w:t>10</w:t>
      </w:r>
      <w:r w:rsidRPr="001D5112">
        <w:t>) może zażądać od Wykonawcy wyjaśnień celem weryfikacji wskazanych okoliczności.</w:t>
      </w:r>
      <w:r w:rsidR="004E2D42" w:rsidRPr="001D5112">
        <w:t xml:space="preserve"> </w:t>
      </w:r>
      <w:bookmarkStart w:id="222" w:name="_Hlk57334280"/>
      <w:r w:rsidR="004E2D42" w:rsidRPr="001D5112">
        <w:t xml:space="preserve">W przypadku wskazanym w ust. </w:t>
      </w:r>
      <w:r w:rsidR="00737754" w:rsidRPr="001D5112">
        <w:t xml:space="preserve">7 </w:t>
      </w:r>
      <w:r w:rsidR="004E2D42" w:rsidRPr="001D5112">
        <w:t>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222"/>
      <w:r w:rsidR="001315AB" w:rsidRPr="001D5112">
        <w:t xml:space="preserve"> W przypadku wskazanym w ust. </w:t>
      </w:r>
      <w:r w:rsidR="00737754" w:rsidRPr="001D5112">
        <w:t xml:space="preserve">7 </w:t>
      </w:r>
      <w:r w:rsidR="001315AB" w:rsidRPr="001D5112">
        <w:t xml:space="preserve">pkt 10), jeżeli dane parametry wydają się nieracjonalne w rozumieniu ust. 8, NCBR może zwrócić się </w:t>
      </w:r>
      <w:r w:rsidR="00DD54EE" w:rsidRPr="001D5112">
        <w:t xml:space="preserve">do Wnioskodawcy </w:t>
      </w:r>
      <w:r w:rsidR="001315AB" w:rsidRPr="001D5112">
        <w:t xml:space="preserve">o udzielenie wyjaśnień, w tym przyjętych założeń lub wyliczeń dotyczących danego parametru Wymagania Konkursowego lub Wymagania </w:t>
      </w:r>
      <w:r w:rsidR="001315AB" w:rsidRPr="001D5112">
        <w:rPr>
          <w:color w:val="000000" w:themeColor="text1"/>
        </w:rPr>
        <w:t>Jakościowego.</w:t>
      </w:r>
    </w:p>
    <w:p w14:paraId="48FA4A52" w14:textId="2837F29B" w:rsidR="12A7571A" w:rsidRPr="001D5112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1D5112">
        <w:rPr>
          <w:color w:val="000000" w:themeColor="text1"/>
        </w:rPr>
        <w:lastRenderedPageBreak/>
        <w:t>Za nieracjonalne parametry dotyczące części lub całości Wymagań Konkursowych</w:t>
      </w:r>
      <w:r w:rsidR="009A0348" w:rsidRPr="001D5112">
        <w:rPr>
          <w:color w:val="000000" w:themeColor="text1"/>
        </w:rPr>
        <w:t xml:space="preserve"> </w:t>
      </w:r>
      <w:r w:rsidRPr="001D5112">
        <w:rPr>
          <w:color w:val="000000" w:themeColor="text1"/>
        </w:rPr>
        <w:t>lub Wymagań Jakościowych uznaje się takie wartości lub charakterystyki zawarte przez Wnioskodawcę we Wniosku, które:</w:t>
      </w:r>
    </w:p>
    <w:p w14:paraId="7014210A" w14:textId="0C90520B" w:rsidR="12A7571A" w:rsidRPr="001D5112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1D5112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1D5112">
        <w:rPr>
          <w:color w:val="000000" w:themeColor="text1"/>
        </w:rPr>
        <w:t>K</w:t>
      </w:r>
      <w:r w:rsidRPr="001D5112">
        <w:rPr>
          <w:color w:val="000000" w:themeColor="text1"/>
        </w:rPr>
        <w:t>ryterium przez pozostałych Wnioskodawców</w:t>
      </w:r>
      <w:r w:rsidR="000659DC" w:rsidRPr="001D5112">
        <w:rPr>
          <w:color w:val="000000" w:themeColor="text1"/>
        </w:rPr>
        <w:t xml:space="preserve">, którzy uzyskali punkty w tym </w:t>
      </w:r>
      <w:r w:rsidR="16FF7985" w:rsidRPr="001D5112">
        <w:rPr>
          <w:color w:val="000000" w:themeColor="text1"/>
        </w:rPr>
        <w:t>K</w:t>
      </w:r>
      <w:r w:rsidR="000659DC" w:rsidRPr="001D5112">
        <w:rPr>
          <w:color w:val="000000" w:themeColor="text1"/>
        </w:rPr>
        <w:t>ryterium</w:t>
      </w:r>
      <w:r w:rsidRPr="001D5112">
        <w:rPr>
          <w:color w:val="000000" w:themeColor="text1"/>
        </w:rPr>
        <w:t xml:space="preserve">, oraz </w:t>
      </w:r>
    </w:p>
    <w:p w14:paraId="05C95CB3" w14:textId="39EA772E" w:rsidR="12A7571A" w:rsidRPr="001D5112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1D5112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1D5112">
        <w:rPr>
          <w:color w:val="000000" w:themeColor="text1"/>
        </w:rPr>
        <w:t>e</w:t>
      </w:r>
      <w:r w:rsidRPr="001D5112">
        <w:rPr>
          <w:color w:val="000000" w:themeColor="text1"/>
        </w:rPr>
        <w:t xml:space="preserve"> z zasadami konkurencji, oraz</w:t>
      </w:r>
    </w:p>
    <w:p w14:paraId="1709912C" w14:textId="2E54C62A" w:rsidR="12A7571A" w:rsidRPr="001D5112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1D5112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61B7BCD" w:rsidR="008D3204" w:rsidRPr="001D5112" w:rsidRDefault="0009424E" w:rsidP="7ECE2F9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001D5112">
        <w:rPr>
          <w:color w:val="000000" w:themeColor="text1"/>
        </w:rPr>
        <w:t xml:space="preserve">Względem </w:t>
      </w:r>
      <w:r w:rsidR="003645E1" w:rsidRPr="001D5112">
        <w:rPr>
          <w:color w:val="000000" w:themeColor="text1"/>
        </w:rPr>
        <w:t xml:space="preserve">rozstrzygnięcia </w:t>
      </w:r>
      <w:r w:rsidR="392B0C2C" w:rsidRPr="001D5112">
        <w:rPr>
          <w:color w:val="000000" w:themeColor="text1"/>
        </w:rPr>
        <w:t>NCBR</w:t>
      </w:r>
      <w:r w:rsidR="00FD7E22" w:rsidRPr="001D5112">
        <w:rPr>
          <w:color w:val="000000" w:themeColor="text1"/>
        </w:rPr>
        <w:t xml:space="preserve"> </w:t>
      </w:r>
      <w:r w:rsidR="0004269C" w:rsidRPr="001D5112">
        <w:rPr>
          <w:color w:val="000000" w:themeColor="text1"/>
        </w:rPr>
        <w:t xml:space="preserve">o </w:t>
      </w:r>
      <w:r w:rsidR="003645E1" w:rsidRPr="001D5112">
        <w:rPr>
          <w:color w:val="000000" w:themeColor="text1"/>
        </w:rPr>
        <w:t xml:space="preserve">odrzuceniu </w:t>
      </w:r>
      <w:r w:rsidR="003645E1" w:rsidRPr="001D5112">
        <w:t xml:space="preserve">Wniosku </w:t>
      </w:r>
      <w:r w:rsidR="0004269C" w:rsidRPr="001D5112">
        <w:t>Wnioskodawc</w:t>
      </w:r>
      <w:r w:rsidR="00FC7EF9" w:rsidRPr="001D5112">
        <w:t>a</w:t>
      </w:r>
      <w:r w:rsidR="00465053" w:rsidRPr="001D5112">
        <w:t xml:space="preserve"> może </w:t>
      </w:r>
      <w:r w:rsidR="000524A3" w:rsidRPr="001D5112">
        <w:t>zgłosić uwagi</w:t>
      </w:r>
      <w:r w:rsidR="00EC19F8" w:rsidRPr="001D5112">
        <w:t xml:space="preserve"> zgodnie z </w:t>
      </w:r>
      <w:r w:rsidR="00A65A55" w:rsidRPr="001D5112">
        <w:t>Rozdział</w:t>
      </w:r>
      <w:r w:rsidR="00EC19F8" w:rsidRPr="001D5112">
        <w:t xml:space="preserve">em </w:t>
      </w:r>
      <w:r w:rsidRPr="001D5112">
        <w:fldChar w:fldCharType="begin"/>
      </w:r>
      <w:r w:rsidRPr="001D5112">
        <w:instrText xml:space="preserve"> REF _Ref53669257 \r \h  \* MERGEFORMAT </w:instrText>
      </w:r>
      <w:r w:rsidRPr="001D5112">
        <w:fldChar w:fldCharType="separate"/>
      </w:r>
      <w:r w:rsidR="00C61037">
        <w:t>VIII</w:t>
      </w:r>
      <w:r w:rsidRPr="001D5112">
        <w:fldChar w:fldCharType="end"/>
      </w:r>
      <w:r w:rsidR="000524A3" w:rsidRPr="001D5112">
        <w:t xml:space="preserve">. </w:t>
      </w:r>
      <w:bookmarkEnd w:id="221"/>
    </w:p>
    <w:p w14:paraId="0E7814F9" w14:textId="7D1E3A74" w:rsidR="00574DA2" w:rsidRPr="001D5112" w:rsidRDefault="00574DA2" w:rsidP="00742F06">
      <w:pPr>
        <w:pStyle w:val="Nagwek2"/>
      </w:pPr>
      <w:bookmarkStart w:id="223" w:name="_Ref52560059"/>
      <w:bookmarkStart w:id="224" w:name="_Ref54726951"/>
      <w:bookmarkStart w:id="225" w:name="_Toc53762105"/>
      <w:bookmarkStart w:id="226" w:name="_Toc69201437"/>
      <w:bookmarkStart w:id="227" w:name="_Toc70262462"/>
      <w:bookmarkStart w:id="228" w:name="_Toc72275041"/>
      <w:bookmarkStart w:id="229" w:name="_Toc70488233"/>
      <w:bookmarkStart w:id="230" w:name="_Hlk53785069"/>
      <w:bookmarkStart w:id="231" w:name="_Ref509217582"/>
      <w:r w:rsidRPr="001D5112">
        <w:t xml:space="preserve">Ocena </w:t>
      </w:r>
      <w:r w:rsidR="005CF5CF" w:rsidRPr="001D5112">
        <w:t>Wymagań</w:t>
      </w:r>
      <w:r w:rsidR="00D44B54" w:rsidRPr="001D5112">
        <w:t xml:space="preserve"> </w:t>
      </w:r>
      <w:r w:rsidR="00C262AB" w:rsidRPr="001D5112">
        <w:t xml:space="preserve">Obligatoryjnych </w:t>
      </w:r>
      <w:r w:rsidR="00FD7E22" w:rsidRPr="001D5112">
        <w:t>i ewentualna ocena Planu Komercjalizacji</w:t>
      </w:r>
      <w:bookmarkEnd w:id="223"/>
      <w:bookmarkEnd w:id="224"/>
      <w:bookmarkEnd w:id="225"/>
      <w:bookmarkEnd w:id="226"/>
      <w:bookmarkEnd w:id="227"/>
      <w:bookmarkEnd w:id="228"/>
      <w:bookmarkEnd w:id="229"/>
    </w:p>
    <w:p w14:paraId="518002F0" w14:textId="0E886306" w:rsidR="00574DA2" w:rsidRPr="001D5112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32" w:name="_Hlk53785101"/>
      <w:bookmarkEnd w:id="230"/>
      <w:r w:rsidRPr="001D5112">
        <w:t xml:space="preserve">Zespół Oceniający </w:t>
      </w:r>
      <w:r w:rsidR="00C262AB" w:rsidRPr="001D5112">
        <w:t xml:space="preserve">przeprowadza </w:t>
      </w:r>
      <w:r w:rsidR="007F4DB2" w:rsidRPr="001D5112">
        <w:t>weryfikację</w:t>
      </w:r>
      <w:r w:rsidR="00C262AB" w:rsidRPr="001D5112">
        <w:t xml:space="preserve"> czy Rozwiązanie w kształcie proponowanym w</w:t>
      </w:r>
      <w:r w:rsidR="005040B2" w:rsidRPr="001D5112">
        <w:t>e Wniosku</w:t>
      </w:r>
      <w:r w:rsidR="00C262AB" w:rsidRPr="001D5112">
        <w:t xml:space="preserve"> </w:t>
      </w:r>
      <w:r w:rsidR="00465053" w:rsidRPr="001D5112">
        <w:t xml:space="preserve">spełnia </w:t>
      </w:r>
      <w:r w:rsidR="00C262AB" w:rsidRPr="001D5112">
        <w:t xml:space="preserve">wszystkie </w:t>
      </w:r>
      <w:r w:rsidR="6FA4B80B" w:rsidRPr="001D5112">
        <w:t>Wymagania</w:t>
      </w:r>
      <w:r w:rsidR="00D44B54" w:rsidRPr="001D5112">
        <w:t xml:space="preserve"> </w:t>
      </w:r>
      <w:r w:rsidR="00C262AB" w:rsidRPr="001D5112">
        <w:t>Obligatoryjne</w:t>
      </w:r>
      <w:r w:rsidR="00C66D02" w:rsidRPr="001D5112">
        <w:t xml:space="preserve"> Wymagania określone w Załączniku nr </w:t>
      </w:r>
      <w:r w:rsidR="6E79F13F" w:rsidRPr="001D5112">
        <w:t>1</w:t>
      </w:r>
      <w:r w:rsidR="00C66D02" w:rsidRPr="001D5112">
        <w:t xml:space="preserve"> do Regulaminu</w:t>
      </w:r>
      <w:r w:rsidR="00B30CFE" w:rsidRPr="001D5112">
        <w:t>.</w:t>
      </w:r>
    </w:p>
    <w:bookmarkEnd w:id="232"/>
    <w:p w14:paraId="059DF0E4" w14:textId="2F22F647" w:rsidR="00C262AB" w:rsidRPr="001D5112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1D5112">
        <w:t>Jeśli ocena</w:t>
      </w:r>
      <w:r w:rsidR="00C262AB" w:rsidRPr="001D5112">
        <w:t xml:space="preserve"> </w:t>
      </w:r>
      <w:r w:rsidR="005040B2" w:rsidRPr="001D5112">
        <w:t>Wniosku</w:t>
      </w:r>
      <w:r w:rsidR="00C262AB" w:rsidRPr="001D5112">
        <w:t>:</w:t>
      </w:r>
    </w:p>
    <w:p w14:paraId="052A8D4C" w14:textId="40D11415" w:rsidR="00A55330" w:rsidRPr="001D5112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1D5112">
        <w:t xml:space="preserve">potwierdza spełnianie przez przyszłe Rozwiązanie wszystkich </w:t>
      </w:r>
      <w:r w:rsidR="005CF5CF" w:rsidRPr="001D5112">
        <w:t>Wymagań</w:t>
      </w:r>
      <w:r w:rsidR="00D44B54" w:rsidRPr="001D5112">
        <w:t xml:space="preserve"> </w:t>
      </w:r>
      <w:r w:rsidRPr="001D5112">
        <w:t>Obligatoryjnych</w:t>
      </w:r>
      <w:r w:rsidR="00291F1D" w:rsidRPr="001D5112">
        <w:t xml:space="preserve"> oraz spełnianie przez</w:t>
      </w:r>
      <w:r w:rsidR="00B60EA4" w:rsidRPr="001D5112">
        <w:t xml:space="preserve"> </w:t>
      </w:r>
      <w:r w:rsidR="00291F1D" w:rsidRPr="001D5112">
        <w:t xml:space="preserve">Wymagań określonych w Załączniku nr </w:t>
      </w:r>
      <w:r w:rsidR="00D86AB1" w:rsidRPr="001D5112">
        <w:t>1</w:t>
      </w:r>
      <w:r w:rsidR="00291F1D" w:rsidRPr="001D5112">
        <w:t xml:space="preserve"> do Regulaminu</w:t>
      </w:r>
      <w:r w:rsidRPr="001D5112">
        <w:t xml:space="preserve">, to Wniosek jest </w:t>
      </w:r>
      <w:r w:rsidR="005040B2" w:rsidRPr="001D5112">
        <w:t xml:space="preserve">poddawany pozostałym </w:t>
      </w:r>
      <w:r w:rsidR="3945AF5F" w:rsidRPr="001D5112">
        <w:t>K</w:t>
      </w:r>
      <w:r w:rsidR="005040B2" w:rsidRPr="001D5112">
        <w:t>ryteriom oceny</w:t>
      </w:r>
      <w:r w:rsidRPr="001D5112">
        <w:t>,</w:t>
      </w:r>
    </w:p>
    <w:p w14:paraId="463F127F" w14:textId="7A8A31B6" w:rsidR="00C262AB" w:rsidRPr="001D5112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1D5112">
        <w:t xml:space="preserve">wskazuje, że przyszłe Rozwiązanie nie spełnia wszystkich </w:t>
      </w:r>
      <w:r w:rsidR="005CF5CF" w:rsidRPr="001D5112">
        <w:t>Wymagań</w:t>
      </w:r>
      <w:r w:rsidR="00D44B54" w:rsidRPr="001D5112">
        <w:t xml:space="preserve"> </w:t>
      </w:r>
      <w:r w:rsidRPr="001D5112">
        <w:t>Obligatoryjnych</w:t>
      </w:r>
      <w:r w:rsidR="00FD7E22" w:rsidRPr="001D5112">
        <w:t xml:space="preserve"> lub</w:t>
      </w:r>
      <w:r w:rsidR="00B60EA4" w:rsidRPr="001D5112">
        <w:t xml:space="preserve"> </w:t>
      </w:r>
      <w:r w:rsidR="00A87A57" w:rsidRPr="001D5112">
        <w:t xml:space="preserve">nie spełnia Wymagań określonych w Załączniku nr </w:t>
      </w:r>
      <w:r w:rsidR="123CAF40" w:rsidRPr="001D5112">
        <w:t>1</w:t>
      </w:r>
      <w:r w:rsidR="00A87A57" w:rsidRPr="001D5112">
        <w:t>,</w:t>
      </w:r>
      <w:r w:rsidRPr="001D5112">
        <w:t xml:space="preserve"> to Wniosek </w:t>
      </w:r>
      <w:r w:rsidR="000677C2" w:rsidRPr="001D5112">
        <w:t>podlega odrzuceniu</w:t>
      </w:r>
      <w:r w:rsidRPr="001D5112">
        <w:t>.</w:t>
      </w:r>
    </w:p>
    <w:p w14:paraId="571E8FEE" w14:textId="09CD0071" w:rsidR="2531EFDC" w:rsidRPr="001D5112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001D5112">
        <w:rPr>
          <w:rFonts w:ascii="Calibri" w:eastAsia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001D5112">
        <w:rPr>
          <w:rFonts w:ascii="Calibri" w:eastAsia="Calibri" w:hAnsi="Calibri" w:cs="Calibri"/>
          <w:color w:val="000000" w:themeColor="text1"/>
        </w:rPr>
        <w:t>,</w:t>
      </w:r>
      <w:r w:rsidRPr="001D5112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001D5112">
        <w:rPr>
          <w:rFonts w:ascii="Calibri" w:eastAsia="Calibri" w:hAnsi="Calibri" w:cs="Calibri"/>
          <w:color w:val="000000" w:themeColor="text1"/>
        </w:rPr>
        <w:t>5</w:t>
      </w:r>
      <w:r w:rsidRPr="001D5112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001D5112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001D5112">
        <w:rPr>
          <w:rFonts w:ascii="Calibri" w:eastAsia="Calibri" w:hAnsi="Calibri" w:cs="Calibri"/>
          <w:color w:val="000000" w:themeColor="text1"/>
        </w:rPr>
        <w:t>.</w:t>
      </w:r>
    </w:p>
    <w:p w14:paraId="418A879B" w14:textId="5749E1CB" w:rsidR="0091676B" w:rsidRPr="001D5112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33" w:name="_Hlk53669778"/>
      <w:r w:rsidRPr="001D5112">
        <w:t xml:space="preserve">Względem rozstrzygnięcia </w:t>
      </w:r>
      <w:r w:rsidR="3F91A290" w:rsidRPr="001D5112">
        <w:t>NCBR</w:t>
      </w:r>
      <w:r w:rsidRPr="001D5112">
        <w:t xml:space="preserve"> o odrzuceniu Wniosku Wnioskodawca może zgłosić uwagi zgodnie z </w:t>
      </w:r>
      <w:r w:rsidR="00A65A55" w:rsidRPr="001D5112">
        <w:t>Rozdział</w:t>
      </w:r>
      <w:r w:rsidRPr="001D5112">
        <w:t xml:space="preserve">em </w:t>
      </w:r>
      <w:r w:rsidRPr="001D5112">
        <w:fldChar w:fldCharType="begin"/>
      </w:r>
      <w:r w:rsidRPr="001D5112">
        <w:instrText xml:space="preserve"> REF _Ref53669257 \r \h  \* MERGEFORMAT </w:instrText>
      </w:r>
      <w:r w:rsidRPr="001D5112">
        <w:fldChar w:fldCharType="separate"/>
      </w:r>
      <w:r w:rsidR="00C61037">
        <w:t>VIII</w:t>
      </w:r>
      <w:r w:rsidRPr="001D5112">
        <w:fldChar w:fldCharType="end"/>
      </w:r>
      <w:r w:rsidRPr="001D5112">
        <w:t xml:space="preserve">. </w:t>
      </w:r>
      <w:bookmarkEnd w:id="233"/>
    </w:p>
    <w:p w14:paraId="5B83E282" w14:textId="6CE8EA84" w:rsidR="00CA056E" w:rsidRPr="001D5112" w:rsidRDefault="000D2A59" w:rsidP="00742F06">
      <w:pPr>
        <w:pStyle w:val="Nagwek2"/>
      </w:pPr>
      <w:bookmarkStart w:id="234" w:name="_Ref52647539"/>
      <w:bookmarkStart w:id="235" w:name="_Ref52647540"/>
      <w:bookmarkStart w:id="236" w:name="_Toc53762106"/>
      <w:bookmarkStart w:id="237" w:name="_Toc69201438"/>
      <w:bookmarkStart w:id="238" w:name="_Toc70262463"/>
      <w:bookmarkStart w:id="239" w:name="_Toc72275042"/>
      <w:bookmarkStart w:id="240" w:name="_Toc70488234"/>
      <w:r w:rsidRPr="001D5112">
        <w:t xml:space="preserve">Ocena </w:t>
      </w:r>
      <w:r w:rsidR="00BB37CD" w:rsidRPr="001D5112">
        <w:t>m</w:t>
      </w:r>
      <w:r w:rsidRPr="001D5112">
        <w:t>erytoryczna</w:t>
      </w:r>
      <w:r w:rsidR="00A130F3" w:rsidRPr="001D5112">
        <w:t xml:space="preserve"> </w:t>
      </w:r>
      <w:r w:rsidRPr="001D5112">
        <w:t>Wniosków</w:t>
      </w:r>
      <w:bookmarkEnd w:id="231"/>
      <w:bookmarkEnd w:id="234"/>
      <w:bookmarkEnd w:id="235"/>
      <w:bookmarkEnd w:id="236"/>
      <w:bookmarkEnd w:id="237"/>
      <w:bookmarkEnd w:id="238"/>
      <w:bookmarkEnd w:id="239"/>
      <w:bookmarkEnd w:id="240"/>
    </w:p>
    <w:p w14:paraId="6D9579A1" w14:textId="0B8A6ABC" w:rsidR="003E7E3E" w:rsidRPr="001D5112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41" w:name="_Hlk512532224"/>
      <w:r w:rsidRPr="001D5112">
        <w:t>NCBR w trakcie całego Postępowania może wyznaczać innych niż Zespół Oceniający biegłych (ekspertów) lub instytucje posiadające odpowiednie przygotowanie specjalistyczne, do zasięgania ich opinii</w:t>
      </w:r>
      <w:bookmarkEnd w:id="241"/>
      <w:r w:rsidRPr="001D5112">
        <w:t>.</w:t>
      </w:r>
    </w:p>
    <w:p w14:paraId="081F4696" w14:textId="64FA3151" w:rsidR="0A636CA0" w:rsidRPr="001D5112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42" w:name="_Ref509229539"/>
      <w:bookmarkStart w:id="243" w:name="_Ref52562003"/>
      <w:bookmarkStart w:id="244" w:name="_Hlk53785407"/>
      <w:r w:rsidRPr="001D5112">
        <w:t xml:space="preserve">Ocena </w:t>
      </w:r>
      <w:r w:rsidR="00BB37CD" w:rsidRPr="001D5112">
        <w:t>m</w:t>
      </w:r>
      <w:r w:rsidRPr="001D5112">
        <w:t xml:space="preserve">erytoryczna jest dokonywana </w:t>
      </w:r>
      <w:r w:rsidR="003645E1" w:rsidRPr="001D5112">
        <w:t>przez Zespół Oceniający na podstawie informacji zawartych we Wniosku</w:t>
      </w:r>
      <w:r w:rsidR="00FD7E22" w:rsidRPr="001D5112">
        <w:t xml:space="preserve">, z uwzględnieniem </w:t>
      </w:r>
      <w:r w:rsidR="005CF5CF" w:rsidRPr="001D5112">
        <w:t>Wymagań</w:t>
      </w:r>
      <w:r w:rsidR="009A26C0" w:rsidRPr="001D5112">
        <w:t>:</w:t>
      </w:r>
      <w:r w:rsidR="00FD7E22" w:rsidRPr="001D5112">
        <w:t xml:space="preserve"> </w:t>
      </w:r>
      <w:r w:rsidR="009A26C0" w:rsidRPr="001D5112">
        <w:t>Konkursowych</w:t>
      </w:r>
      <w:r w:rsidR="00A12C19" w:rsidRPr="001D5112">
        <w:t xml:space="preserve"> i</w:t>
      </w:r>
      <w:r w:rsidR="009A26C0" w:rsidRPr="001D5112">
        <w:t xml:space="preserve"> Jakościowych </w:t>
      </w:r>
      <w:r w:rsidR="00FD7E22" w:rsidRPr="001D5112">
        <w:t xml:space="preserve">określonych w </w:t>
      </w:r>
      <w:r w:rsidR="00A65A55" w:rsidRPr="001D5112">
        <w:t>Załączni</w:t>
      </w:r>
      <w:r w:rsidR="00FD7E22" w:rsidRPr="001D5112">
        <w:t>ku nr 1 do Regulaminu i</w:t>
      </w:r>
      <w:r w:rsidR="003645E1" w:rsidRPr="001D5112">
        <w:t xml:space="preserve"> </w:t>
      </w:r>
      <w:r w:rsidRPr="001D5112">
        <w:t xml:space="preserve">w oparciu o </w:t>
      </w:r>
      <w:r w:rsidR="00FD7E22" w:rsidRPr="001D5112">
        <w:t xml:space="preserve">Kryteria i zasady </w:t>
      </w:r>
      <w:r w:rsidR="00834AD7" w:rsidRPr="001D5112">
        <w:t xml:space="preserve">oceny </w:t>
      </w:r>
      <w:r w:rsidR="00FD7E22" w:rsidRPr="001D5112">
        <w:t xml:space="preserve">określone w </w:t>
      </w:r>
      <w:r w:rsidR="00A65A55" w:rsidRPr="001D5112">
        <w:t>Załączni</w:t>
      </w:r>
      <w:r w:rsidR="00FD7E22" w:rsidRPr="001D5112">
        <w:t>ku nr 5 do Regulaminu</w:t>
      </w:r>
      <w:r w:rsidR="00F57AD5" w:rsidRPr="001D5112">
        <w:t>.</w:t>
      </w:r>
      <w:bookmarkStart w:id="245" w:name="_Ref509217593"/>
      <w:bookmarkEnd w:id="242"/>
      <w:bookmarkEnd w:id="243"/>
      <w:r w:rsidR="0A636CA0" w:rsidRPr="001D5112">
        <w:t xml:space="preserve"> </w:t>
      </w:r>
    </w:p>
    <w:bookmarkEnd w:id="244"/>
    <w:p w14:paraId="1B5F8A08" w14:textId="58970D68" w:rsidR="0091676B" w:rsidRPr="001D5112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1D5112">
        <w:t xml:space="preserve">Względem oceny merytorycznej Wnioskodawca może zgłosić uwagi zgodnie z </w:t>
      </w:r>
      <w:r w:rsidR="00A65A55" w:rsidRPr="001D5112">
        <w:t>Rozdział</w:t>
      </w:r>
      <w:r w:rsidRPr="001D5112">
        <w:t xml:space="preserve">em </w:t>
      </w:r>
      <w:r w:rsidRPr="001D5112">
        <w:fldChar w:fldCharType="begin"/>
      </w:r>
      <w:r w:rsidRPr="001D5112">
        <w:instrText xml:space="preserve"> REF _Ref53669257 \r \h  \* MERGEFORMAT </w:instrText>
      </w:r>
      <w:r w:rsidRPr="001D5112">
        <w:fldChar w:fldCharType="separate"/>
      </w:r>
      <w:r w:rsidR="00C61037">
        <w:t>VIII</w:t>
      </w:r>
      <w:r w:rsidRPr="001D5112">
        <w:fldChar w:fldCharType="end"/>
      </w:r>
      <w:r w:rsidRPr="001D5112">
        <w:t xml:space="preserve">. </w:t>
      </w:r>
    </w:p>
    <w:p w14:paraId="1A7CE380" w14:textId="27118DF5" w:rsidR="0005180C" w:rsidRPr="001D5112" w:rsidRDefault="0005180C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1D5112">
        <w:lastRenderedPageBreak/>
        <w:t xml:space="preserve">Niezależnie od powyższych postanowień, w ramach oceny merytorycznej NCBR </w:t>
      </w:r>
      <w:r w:rsidR="00EA3B94" w:rsidRPr="001D5112">
        <w:t>jest uprawniony (ale nie zobowiązany)</w:t>
      </w:r>
      <w:r w:rsidR="009543C0" w:rsidRPr="001D5112">
        <w:t xml:space="preserve"> zlecić badanie tzw. czystości patentowej zgłoszonych Rozwiązań, przez podmiot posiadający specjalistyczne przygotowanie w tym zakresie</w:t>
      </w:r>
      <w:r w:rsidR="000F743B" w:rsidRPr="001D5112">
        <w:t>. W</w:t>
      </w:r>
      <w:r w:rsidR="009543C0" w:rsidRPr="001D5112">
        <w:t xml:space="preserve"> razie </w:t>
      </w:r>
      <w:r w:rsidR="006E54E4" w:rsidRPr="001D5112">
        <w:t xml:space="preserve">ustalenia w wyniku takiego badania, że Rozwiązanie może naruszać prawa własności intelektualnej podmiotów trzecich, </w:t>
      </w:r>
      <w:r w:rsidR="00FA0D6B" w:rsidRPr="001D5112">
        <w:t>Zespół Oceniający</w:t>
      </w:r>
      <w:r w:rsidR="006E54E4" w:rsidRPr="001D5112">
        <w:t xml:space="preserve"> zwraca się do Wnioskodawcy o przedstawienie wyjaśnień w terminie nie krótszym niż trzy dni kalendarzowe, po czym ponownie przeprowadza uzupełniającą </w:t>
      </w:r>
      <w:r w:rsidR="000F743B" w:rsidRPr="001D5112">
        <w:t xml:space="preserve">ocenę tzw. czystości patentowej. Jeśli uzupełniająca ocena wskazana w zdaniu poprzedzającym dalej wykazuje ryzyko naruszenia praw własności intelektualnej podmiotów trzecich, </w:t>
      </w:r>
      <w:r w:rsidR="00FA0D6B" w:rsidRPr="001D5112">
        <w:t>Zespół Oceniający kieruje taką informację do NCBR, który</w:t>
      </w:r>
      <w:r w:rsidR="000F743B" w:rsidRPr="001D5112">
        <w:t xml:space="preserve"> może </w:t>
      </w:r>
      <w:r w:rsidR="00FA0D6B" w:rsidRPr="001D5112">
        <w:t xml:space="preserve">(ale nie musi) </w:t>
      </w:r>
      <w:r w:rsidR="000F743B" w:rsidRPr="001D5112">
        <w:t>niezależnie od innych postanowień przyznać takiemu Wnioskodawcy Wynik Negatywny.</w:t>
      </w:r>
    </w:p>
    <w:p w14:paraId="469DA20F" w14:textId="767299B2" w:rsidR="001A1939" w:rsidRPr="001D5112" w:rsidRDefault="001A1939" w:rsidP="00742F06">
      <w:pPr>
        <w:pStyle w:val="Nagwek2"/>
      </w:pPr>
      <w:bookmarkStart w:id="246" w:name="_Toc53671219"/>
      <w:bookmarkStart w:id="247" w:name="_Toc54726769"/>
      <w:bookmarkStart w:id="248" w:name="_Ref52633658"/>
      <w:bookmarkStart w:id="249" w:name="_Toc53762107"/>
      <w:bookmarkStart w:id="250" w:name="_Toc69201439"/>
      <w:bookmarkStart w:id="251" w:name="_Toc70262464"/>
      <w:bookmarkStart w:id="252" w:name="_Toc72275043"/>
      <w:bookmarkStart w:id="253" w:name="_Toc70488235"/>
      <w:bookmarkEnd w:id="245"/>
      <w:bookmarkEnd w:id="246"/>
      <w:bookmarkEnd w:id="247"/>
      <w:r w:rsidRPr="001D5112">
        <w:t>Lista Rankingowa</w:t>
      </w:r>
      <w:bookmarkEnd w:id="248"/>
      <w:bookmarkEnd w:id="249"/>
      <w:bookmarkEnd w:id="250"/>
      <w:bookmarkEnd w:id="251"/>
      <w:bookmarkEnd w:id="252"/>
      <w:bookmarkEnd w:id="253"/>
    </w:p>
    <w:p w14:paraId="5916DE17" w14:textId="4921DF30" w:rsidR="00FB743F" w:rsidRPr="001D5112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1D5112">
        <w:t xml:space="preserve">Po zakończeniu oceny Wniosku zgodnie z punktami </w:t>
      </w:r>
      <w:r w:rsidR="003C2DB8" w:rsidRPr="001D5112">
        <w:t xml:space="preserve">od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Pr="001D5112">
        <w:t xml:space="preserve"> do </w:t>
      </w:r>
      <w:r w:rsidRPr="001D5112">
        <w:fldChar w:fldCharType="begin"/>
      </w:r>
      <w:r w:rsidRPr="001D5112">
        <w:instrText xml:space="preserve"> REF _Ref52647539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Pr="001D5112">
        <w:t xml:space="preserve">, Zespół Oceniający sporządza </w:t>
      </w:r>
      <w:r w:rsidR="000C40FF" w:rsidRPr="001D5112">
        <w:t xml:space="preserve">raport z oceny Wniosku uzasadniający </w:t>
      </w:r>
      <w:r w:rsidR="000C40FF" w:rsidRPr="001D5112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1D5112">
        <w:rPr>
          <w:color w:val="000000" w:themeColor="text1"/>
        </w:rPr>
        <w:t xml:space="preserve"> </w:t>
      </w:r>
      <w:r w:rsidR="4E10D0BF" w:rsidRPr="001D5112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07C44243" w:rsidR="00547981" w:rsidRPr="001D5112" w:rsidRDefault="00221377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1D5112">
        <w:rPr>
          <w:color w:val="000000" w:themeColor="text1"/>
        </w:rPr>
        <w:t>P</w:t>
      </w:r>
      <w:r w:rsidR="001925EC" w:rsidRPr="001D5112">
        <w:rPr>
          <w:color w:val="000000" w:themeColor="text1"/>
        </w:rPr>
        <w:t>o ustaleniu wyników dla wszystkich Wniosków</w:t>
      </w:r>
      <w:r w:rsidR="00232426" w:rsidRPr="001D5112">
        <w:rPr>
          <w:color w:val="000000" w:themeColor="text1"/>
        </w:rPr>
        <w:t xml:space="preserve"> </w:t>
      </w:r>
      <w:r w:rsidR="00525C19" w:rsidRPr="001D5112">
        <w:rPr>
          <w:color w:val="000000" w:themeColor="text1"/>
        </w:rPr>
        <w:t xml:space="preserve">zgodnie z punktami od </w:t>
      </w:r>
      <w:r w:rsidR="00D15DB4" w:rsidRPr="001D5112">
        <w:rPr>
          <w:color w:val="000000" w:themeColor="text1"/>
        </w:rPr>
        <w:fldChar w:fldCharType="begin"/>
      </w:r>
      <w:r w:rsidR="00D15DB4" w:rsidRPr="001D5112">
        <w:rPr>
          <w:color w:val="000000" w:themeColor="text1"/>
        </w:rPr>
        <w:instrText xml:space="preserve"> REF _Ref54726722 \r \h </w:instrText>
      </w:r>
      <w:r w:rsidR="004E2D42" w:rsidRPr="001D5112">
        <w:rPr>
          <w:color w:val="000000" w:themeColor="text1"/>
        </w:rPr>
        <w:instrText xml:space="preserve"> \* MERGEFORMAT </w:instrText>
      </w:r>
      <w:r w:rsidR="00D15DB4" w:rsidRPr="001D5112">
        <w:rPr>
          <w:color w:val="000000" w:themeColor="text1"/>
        </w:rPr>
      </w:r>
      <w:r w:rsidR="00D15DB4" w:rsidRPr="001D5112">
        <w:rPr>
          <w:color w:val="000000" w:themeColor="text1"/>
        </w:rPr>
        <w:fldChar w:fldCharType="separate"/>
      </w:r>
      <w:r w:rsidR="00C61037">
        <w:rPr>
          <w:color w:val="000000" w:themeColor="text1"/>
        </w:rPr>
        <w:t>6.2</w:t>
      </w:r>
      <w:r w:rsidR="00D15DB4" w:rsidRPr="001D5112">
        <w:rPr>
          <w:color w:val="000000" w:themeColor="text1"/>
        </w:rPr>
        <w:fldChar w:fldCharType="end"/>
      </w:r>
      <w:r w:rsidR="00525C19" w:rsidRPr="001D5112">
        <w:rPr>
          <w:color w:val="000000" w:themeColor="text1"/>
        </w:rPr>
        <w:t xml:space="preserve"> do </w:t>
      </w:r>
      <w:r w:rsidR="00D15DB4" w:rsidRPr="001D5112">
        <w:rPr>
          <w:color w:val="000000" w:themeColor="text1"/>
        </w:rPr>
        <w:fldChar w:fldCharType="begin"/>
      </w:r>
      <w:r w:rsidR="00D15DB4" w:rsidRPr="001D5112">
        <w:rPr>
          <w:color w:val="000000" w:themeColor="text1"/>
        </w:rPr>
        <w:instrText xml:space="preserve"> REF _Ref52647539 \n \h </w:instrText>
      </w:r>
      <w:r w:rsidR="004E2D42" w:rsidRPr="001D5112">
        <w:rPr>
          <w:color w:val="000000" w:themeColor="text1"/>
        </w:rPr>
        <w:instrText xml:space="preserve"> \* MERGEFORMAT </w:instrText>
      </w:r>
      <w:r w:rsidR="00D15DB4" w:rsidRPr="001D5112">
        <w:rPr>
          <w:color w:val="000000" w:themeColor="text1"/>
        </w:rPr>
      </w:r>
      <w:r w:rsidR="00D15DB4" w:rsidRPr="001D5112">
        <w:rPr>
          <w:color w:val="000000" w:themeColor="text1"/>
        </w:rPr>
        <w:fldChar w:fldCharType="separate"/>
      </w:r>
      <w:r w:rsidR="00C61037">
        <w:rPr>
          <w:color w:val="000000" w:themeColor="text1"/>
        </w:rPr>
        <w:t>6.4</w:t>
      </w:r>
      <w:r w:rsidR="00D15DB4" w:rsidRPr="001D5112">
        <w:rPr>
          <w:color w:val="000000" w:themeColor="text1"/>
        </w:rPr>
        <w:fldChar w:fldCharType="end"/>
      </w:r>
      <w:r w:rsidR="2B85E3A2" w:rsidRPr="001D5112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1D5112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1D5112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1D5112">
        <w:rPr>
          <w:rFonts w:ascii="Calibri" w:eastAsia="Calibri" w:hAnsi="Calibri" w:cs="Calibri"/>
          <w:color w:val="000000" w:themeColor="text1"/>
        </w:rPr>
        <w:t>Rozdział</w:t>
      </w:r>
      <w:r w:rsidR="2B85E3A2" w:rsidRPr="001D5112">
        <w:rPr>
          <w:rFonts w:ascii="Calibri" w:eastAsia="Calibri" w:hAnsi="Calibri" w:cs="Calibri"/>
          <w:color w:val="000000" w:themeColor="text1"/>
        </w:rPr>
        <w:t>em VIII.</w:t>
      </w:r>
      <w:r w:rsidR="001925EC" w:rsidRPr="001D5112">
        <w:rPr>
          <w:color w:val="000000" w:themeColor="text1"/>
        </w:rPr>
        <w:t>, Zespół O</w:t>
      </w:r>
      <w:r w:rsidR="00B0731D" w:rsidRPr="001D5112">
        <w:rPr>
          <w:color w:val="000000" w:themeColor="text1"/>
        </w:rPr>
        <w:t xml:space="preserve">ceniający </w:t>
      </w:r>
      <w:r w:rsidR="001925EC" w:rsidRPr="001D5112">
        <w:rPr>
          <w:color w:val="000000" w:themeColor="text1"/>
        </w:rPr>
        <w:t>tworzy Listę Rankingową dla wszystkich Wnios</w:t>
      </w:r>
      <w:r w:rsidR="00547981" w:rsidRPr="001D5112">
        <w:rPr>
          <w:color w:val="000000" w:themeColor="text1"/>
        </w:rPr>
        <w:t xml:space="preserve">ków, które </w:t>
      </w:r>
      <w:r w:rsidR="00525C19" w:rsidRPr="001D5112">
        <w:rPr>
          <w:color w:val="000000" w:themeColor="text1"/>
        </w:rPr>
        <w:t>nie podlegały odrzuceniu</w:t>
      </w:r>
      <w:r w:rsidR="001925EC" w:rsidRPr="001D5112">
        <w:rPr>
          <w:color w:val="000000" w:themeColor="text1"/>
        </w:rPr>
        <w:t>. W</w:t>
      </w:r>
      <w:r w:rsidR="00E37D9E" w:rsidRPr="001D5112">
        <w:rPr>
          <w:color w:val="000000" w:themeColor="text1"/>
        </w:rPr>
        <w:t> </w:t>
      </w:r>
      <w:r w:rsidR="001925EC" w:rsidRPr="001D5112">
        <w:rPr>
          <w:color w:val="000000" w:themeColor="text1"/>
        </w:rPr>
        <w:t xml:space="preserve">ramach Listy Rankingowej Zespół </w:t>
      </w:r>
      <w:r w:rsidR="001925EC" w:rsidRPr="001D5112">
        <w:t>O</w:t>
      </w:r>
      <w:r w:rsidR="002411E1" w:rsidRPr="001D5112">
        <w:t>ceniający</w:t>
      </w:r>
      <w:r w:rsidR="001925EC" w:rsidRPr="001D5112">
        <w:t xml:space="preserve"> </w:t>
      </w:r>
      <w:r w:rsidR="00366DF4" w:rsidRPr="001D5112">
        <w:t xml:space="preserve">szereguje </w:t>
      </w:r>
      <w:r w:rsidR="00707C67" w:rsidRPr="001D5112">
        <w:t xml:space="preserve">Wnioski wedle </w:t>
      </w:r>
      <w:r w:rsidR="001925EC" w:rsidRPr="001D5112">
        <w:t>wynik</w:t>
      </w:r>
      <w:r w:rsidR="00707C67" w:rsidRPr="001D5112">
        <w:t>ów</w:t>
      </w:r>
      <w:r w:rsidR="001925EC" w:rsidRPr="001D5112">
        <w:t xml:space="preserve"> oceny merytorycznej </w:t>
      </w:r>
      <w:r w:rsidR="003346B5" w:rsidRPr="001D5112">
        <w:t xml:space="preserve">Wniosków </w:t>
      </w:r>
      <w:r w:rsidR="001925EC" w:rsidRPr="001D5112">
        <w:t>od najwyższego, do najniższego</w:t>
      </w:r>
      <w:r w:rsidR="00232426" w:rsidRPr="001D5112">
        <w:t>, wedle uzyskanych punktów</w:t>
      </w:r>
      <w:r w:rsidR="001925EC" w:rsidRPr="001D5112">
        <w:t xml:space="preserve">. </w:t>
      </w:r>
      <w:r w:rsidR="005318B1" w:rsidRPr="001D5112">
        <w:t xml:space="preserve">Jeżeli w ramach oceny merytorycznej dwa Wnioski uzyskały </w:t>
      </w:r>
      <w:r w:rsidR="003754C4" w:rsidRPr="001D5112">
        <w:t xml:space="preserve">taką samą sumaryczną liczbę punktów w ramach wszystkich </w:t>
      </w:r>
      <w:r w:rsidR="35125926" w:rsidRPr="001D5112">
        <w:t>K</w:t>
      </w:r>
      <w:r w:rsidR="003754C4" w:rsidRPr="001D5112">
        <w:t>ryteriów</w:t>
      </w:r>
      <w:r w:rsidR="005318B1" w:rsidRPr="001D5112">
        <w:t>, w</w:t>
      </w:r>
      <w:r w:rsidR="00E37D9E" w:rsidRPr="001D5112">
        <w:t> </w:t>
      </w:r>
      <w:r w:rsidR="005318B1" w:rsidRPr="001D5112">
        <w:t xml:space="preserve">ramach Listy Rankingowej zajmują one kolejne miejsca, przy czym </w:t>
      </w:r>
      <w:r w:rsidR="00547981" w:rsidRPr="001D5112">
        <w:t xml:space="preserve">o pierwszeństwie decydować </w:t>
      </w:r>
      <w:r w:rsidR="00A45B9E" w:rsidRPr="001D5112">
        <w:t>będą zasady określone w Załączniku nr 5 do Regulaminu</w:t>
      </w:r>
      <w:r w:rsidR="001D1FB2" w:rsidRPr="001D5112">
        <w:t>.</w:t>
      </w:r>
    </w:p>
    <w:p w14:paraId="6DB459C3" w14:textId="77777777" w:rsidR="001925EC" w:rsidRPr="001D5112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1D5112">
        <w:t>Lista Rankingowa wyszczególnia:</w:t>
      </w:r>
    </w:p>
    <w:p w14:paraId="3AE4874D" w14:textId="0181F8B2" w:rsidR="007833A4" w:rsidRPr="001D5112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nazwę </w:t>
      </w:r>
      <w:r w:rsidR="001D43B2" w:rsidRPr="001D5112">
        <w:t xml:space="preserve">danego </w:t>
      </w:r>
      <w:r w:rsidR="00066E60" w:rsidRPr="001D5112">
        <w:t>Rozwiązania</w:t>
      </w:r>
      <w:r w:rsidR="007833A4" w:rsidRPr="001D5112">
        <w:t>,</w:t>
      </w:r>
    </w:p>
    <w:p w14:paraId="6C275961" w14:textId="6BAF807D" w:rsidR="001925EC" w:rsidRPr="001D5112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nazwę </w:t>
      </w:r>
      <w:r w:rsidR="001D43B2" w:rsidRPr="001D5112">
        <w:t xml:space="preserve">danego </w:t>
      </w:r>
      <w:r w:rsidRPr="001D5112">
        <w:t>Wnioskodawcy,</w:t>
      </w:r>
    </w:p>
    <w:p w14:paraId="3C9CD839" w14:textId="5C96E1F1" w:rsidR="001925EC" w:rsidRPr="001D5112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wynik łączny </w:t>
      </w:r>
      <w:r w:rsidR="00BB37CD" w:rsidRPr="001D5112">
        <w:t>o</w:t>
      </w:r>
      <w:r w:rsidRPr="001D5112">
        <w:t xml:space="preserve">ceny </w:t>
      </w:r>
      <w:r w:rsidR="00BB37CD" w:rsidRPr="001D5112">
        <w:t>m</w:t>
      </w:r>
      <w:r w:rsidR="001925EC" w:rsidRPr="001D5112">
        <w:t>erytorycznej Wniosku,</w:t>
      </w:r>
    </w:p>
    <w:p w14:paraId="75937772" w14:textId="3B423A7E" w:rsidR="535163BE" w:rsidRPr="001D5112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>wartości parametrów w zakresie Wymagań Konkursowych,</w:t>
      </w:r>
    </w:p>
    <w:p w14:paraId="681FD174" w14:textId="3AF17AA6" w:rsidR="00395C4C" w:rsidRPr="001D5112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wynagrodzenie </w:t>
      </w:r>
      <w:r w:rsidR="00A655DA" w:rsidRPr="001D5112">
        <w:t xml:space="preserve">oferowane przez </w:t>
      </w:r>
      <w:r w:rsidR="00D15DB4" w:rsidRPr="001D5112">
        <w:t>Wnioskodawcę</w:t>
      </w:r>
      <w:r w:rsidRPr="001D5112">
        <w:t xml:space="preserve"> za </w:t>
      </w:r>
      <w:r w:rsidR="00695F02" w:rsidRPr="001D5112">
        <w:t>realizację Umowy</w:t>
      </w:r>
      <w:r w:rsidR="00CC1712" w:rsidRPr="001D5112">
        <w:t xml:space="preserve"> w podziale na Etapy</w:t>
      </w:r>
      <w:r w:rsidR="00395C4C" w:rsidRPr="001D5112">
        <w:t>,</w:t>
      </w:r>
      <w:r w:rsidR="00324423" w:rsidRPr="001D5112">
        <w:t xml:space="preserve"> z zastrzeżeniem ust. </w:t>
      </w:r>
      <w:r w:rsidR="00A45B9E" w:rsidRPr="001D5112">
        <w:t>6</w:t>
      </w:r>
      <w:r w:rsidR="00324423" w:rsidRPr="001D5112">
        <w:t>,</w:t>
      </w:r>
    </w:p>
    <w:p w14:paraId="3D5D604F" w14:textId="5CFB0C98" w:rsidR="004B5106" w:rsidRPr="001D5112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informację o </w:t>
      </w:r>
      <w:r w:rsidR="638FF231" w:rsidRPr="001D5112">
        <w:t>dopuszczeniu (rekomendowaniu)</w:t>
      </w:r>
      <w:r w:rsidRPr="001D5112">
        <w:t xml:space="preserve"> </w:t>
      </w:r>
      <w:r w:rsidR="00395C4C" w:rsidRPr="001D5112">
        <w:t>Wnios</w:t>
      </w:r>
      <w:r w:rsidR="00931A35" w:rsidRPr="001D5112">
        <w:t>k</w:t>
      </w:r>
      <w:r w:rsidR="47829793" w:rsidRPr="001D5112">
        <w:t>u</w:t>
      </w:r>
      <w:r w:rsidR="00395C4C" w:rsidRPr="001D5112">
        <w:t xml:space="preserve"> do zawarcia Umowy</w:t>
      </w:r>
      <w:r w:rsidR="004B5106" w:rsidRPr="001D5112">
        <w:t>,</w:t>
      </w:r>
    </w:p>
    <w:p w14:paraId="3022BF30" w14:textId="5F2809CE" w:rsidR="00117969" w:rsidRPr="001D5112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>ewentualnie: informację o odrzuceniu Wniosku,</w:t>
      </w:r>
    </w:p>
    <w:p w14:paraId="12F6A606" w14:textId="3134C7CD" w:rsidR="00687066" w:rsidRPr="001D5112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1D5112">
        <w:t xml:space="preserve">Informację, czy Wnioskodawca zdecydował się na </w:t>
      </w:r>
      <w:r w:rsidR="002512C3" w:rsidRPr="001D5112">
        <w:t>współpracę</w:t>
      </w:r>
      <w:r w:rsidR="005F197F" w:rsidRPr="001D5112">
        <w:t xml:space="preserve"> w </w:t>
      </w:r>
      <w:r w:rsidR="002512C3" w:rsidRPr="001D5112">
        <w:t>ramach Synergii</w:t>
      </w:r>
      <w:r w:rsidR="005F197F" w:rsidRPr="001D5112">
        <w:t xml:space="preserve"> oraz </w:t>
      </w:r>
      <w:r w:rsidR="002512C3" w:rsidRPr="001D5112">
        <w:t>wskazanie podmiotu, z jakim zadeklarował taką współpracę</w:t>
      </w:r>
      <w:r w:rsidRPr="001D5112">
        <w:t>.</w:t>
      </w:r>
    </w:p>
    <w:p w14:paraId="0A0C8D53" w14:textId="273CF0B3" w:rsidR="009A522A" w:rsidRPr="001D5112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54" w:name="_Ref59121324"/>
      <w:bookmarkStart w:id="255" w:name="_Ref509229444"/>
      <w:r w:rsidRPr="001D5112">
        <w:t xml:space="preserve">Wynik </w:t>
      </w:r>
      <w:r w:rsidR="008711AF" w:rsidRPr="001D5112">
        <w:t>P</w:t>
      </w:r>
      <w:r w:rsidRPr="001D5112">
        <w:t xml:space="preserve">ozytywny skutkujący dopuszczeniem do zawarcia Umowy przyznaje się tym Wnioskodawcom, którzy uzyskali kolejno </w:t>
      </w:r>
      <w:r w:rsidR="006917F0" w:rsidRPr="001D5112">
        <w:t xml:space="preserve">nie więcej niż </w:t>
      </w:r>
      <w:r w:rsidR="008B3EA1">
        <w:t>trzy</w:t>
      </w:r>
      <w:r w:rsidR="002426D8" w:rsidRPr="001D5112">
        <w:t xml:space="preserve"> </w:t>
      </w:r>
      <w:r w:rsidRPr="001D5112">
        <w:t>najwyższe wyniki z oceny merytorycznej.</w:t>
      </w:r>
      <w:r w:rsidR="006917F0" w:rsidRPr="001D5112">
        <w:t xml:space="preserve"> Pozostałym Wnioskodawcom przyznaje się </w:t>
      </w:r>
      <w:r w:rsidR="008711AF" w:rsidRPr="001D5112">
        <w:t>W</w:t>
      </w:r>
      <w:r w:rsidR="006917F0" w:rsidRPr="001D5112">
        <w:t xml:space="preserve">ynik </w:t>
      </w:r>
      <w:r w:rsidR="008711AF" w:rsidRPr="001D5112">
        <w:t>N</w:t>
      </w:r>
      <w:r w:rsidR="006917F0" w:rsidRPr="001D5112">
        <w:t>egatywny.</w:t>
      </w:r>
      <w:bookmarkEnd w:id="254"/>
    </w:p>
    <w:bookmarkEnd w:id="255"/>
    <w:p w14:paraId="40DB4476" w14:textId="661EEA97" w:rsidR="00582A5F" w:rsidRPr="001D5112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1D5112">
        <w:rPr>
          <w:color w:val="000000" w:themeColor="text1"/>
        </w:rPr>
        <w:t xml:space="preserve">Po </w:t>
      </w:r>
      <w:r w:rsidR="001D43B2" w:rsidRPr="001D5112">
        <w:rPr>
          <w:color w:val="000000" w:themeColor="text1"/>
        </w:rPr>
        <w:t xml:space="preserve">sporządzeniu </w:t>
      </w:r>
      <w:r w:rsidRPr="001D5112">
        <w:rPr>
          <w:color w:val="000000" w:themeColor="text1"/>
        </w:rPr>
        <w:t xml:space="preserve">Listy Rankingowej </w:t>
      </w:r>
      <w:r w:rsidR="001D43B2" w:rsidRPr="001D5112">
        <w:rPr>
          <w:color w:val="000000" w:themeColor="text1"/>
        </w:rPr>
        <w:t>zgodnie z ustępami poprzedzającymi Centrum</w:t>
      </w:r>
      <w:r w:rsidRPr="001D5112">
        <w:rPr>
          <w:color w:val="000000" w:themeColor="text1"/>
        </w:rPr>
        <w:t xml:space="preserve"> publikuje Listę Rankingową na</w:t>
      </w:r>
      <w:r w:rsidR="009F2265" w:rsidRPr="001D5112">
        <w:rPr>
          <w:color w:val="000000" w:themeColor="text1"/>
        </w:rPr>
        <w:t xml:space="preserve"> </w:t>
      </w:r>
      <w:r w:rsidRPr="001D5112">
        <w:rPr>
          <w:color w:val="000000" w:themeColor="text1"/>
        </w:rPr>
        <w:t xml:space="preserve">Stronie internetowej </w:t>
      </w:r>
      <w:r w:rsidRPr="001D5112">
        <w:t>Centrum oraz przesyła Wnioskodawcom elektroniczne powiadomienie o</w:t>
      </w:r>
      <w:r w:rsidR="008D227C" w:rsidRPr="001D5112">
        <w:t> </w:t>
      </w:r>
      <w:r w:rsidRPr="001D5112">
        <w:t xml:space="preserve">publikacji </w:t>
      </w:r>
      <w:r w:rsidR="00297ECF" w:rsidRPr="001D5112">
        <w:t xml:space="preserve">odpowiedniej </w:t>
      </w:r>
      <w:r w:rsidRPr="001D5112">
        <w:t>Listy Rankingowej.</w:t>
      </w:r>
    </w:p>
    <w:p w14:paraId="4B1A987E" w14:textId="6976CB5C" w:rsidR="00324423" w:rsidRPr="001D5112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56" w:name="_Ref61277589"/>
      <w:r w:rsidRPr="001D5112"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 w:rsidRPr="001D5112">
        <w:fldChar w:fldCharType="begin"/>
      </w:r>
      <w:r w:rsidRPr="001D5112">
        <w:instrText xml:space="preserve"> REF _Ref67953519 \n \h </w:instrText>
      </w:r>
      <w:r w:rsidR="007E4736" w:rsidRPr="001D5112">
        <w:instrText xml:space="preserve"> \* MERGEFORMAT </w:instrText>
      </w:r>
      <w:r w:rsidRPr="001D5112">
        <w:fldChar w:fldCharType="separate"/>
      </w:r>
      <w:r w:rsidR="00C61037">
        <w:t>XIII</w:t>
      </w:r>
      <w:r w:rsidRPr="001D5112">
        <w:fldChar w:fldCharType="end"/>
      </w:r>
      <w:r w:rsidRPr="001D5112">
        <w:t xml:space="preserve"> Regulaminu. W takim wypadku</w:t>
      </w:r>
      <w:bookmarkEnd w:id="256"/>
      <w:r w:rsidRPr="001D5112">
        <w:t xml:space="preserve"> w publikowanej zgodnie z tym Rozdziałem Liście Rankingowej pomija się informacje w przedmiocie </w:t>
      </w:r>
      <w:r w:rsidRPr="001D5112">
        <w:lastRenderedPageBreak/>
        <w:t>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1D5112" w:rsidRDefault="00AB1C73" w:rsidP="00742F06">
      <w:pPr>
        <w:pStyle w:val="Nagwek1"/>
      </w:pPr>
      <w:bookmarkStart w:id="257" w:name="_Ref62506770"/>
      <w:bookmarkStart w:id="258" w:name="_Toc69201440"/>
      <w:bookmarkStart w:id="259" w:name="_Toc70262465"/>
      <w:bookmarkStart w:id="260" w:name="_Toc72275044"/>
      <w:bookmarkStart w:id="261" w:name="_Toc70488236"/>
      <w:r w:rsidRPr="001D5112">
        <w:t xml:space="preserve">Zawarcie Umów z </w:t>
      </w:r>
      <w:r w:rsidR="00D15DB4" w:rsidRPr="001D5112">
        <w:t>Wnioskodawcami</w:t>
      </w:r>
      <w:r w:rsidRPr="001D5112">
        <w:t xml:space="preserve"> </w:t>
      </w:r>
      <w:r w:rsidR="001A1939" w:rsidRPr="001D5112">
        <w:t>i informacj</w:t>
      </w:r>
      <w:r w:rsidR="00F15BEA" w:rsidRPr="001D5112">
        <w:t>a</w:t>
      </w:r>
      <w:r w:rsidR="001A1939" w:rsidRPr="001D5112">
        <w:t xml:space="preserve"> o Selekcji w ramach </w:t>
      </w:r>
      <w:r w:rsidR="097AA0AB" w:rsidRPr="001D5112">
        <w:t xml:space="preserve">realizacji </w:t>
      </w:r>
      <w:r w:rsidR="001A1939" w:rsidRPr="001D5112">
        <w:t>Umowy</w:t>
      </w:r>
      <w:bookmarkStart w:id="262" w:name="_Ref52560609"/>
      <w:bookmarkStart w:id="263" w:name="_Toc53762108"/>
      <w:bookmarkEnd w:id="257"/>
      <w:bookmarkEnd w:id="258"/>
      <w:bookmarkEnd w:id="259"/>
      <w:bookmarkEnd w:id="260"/>
      <w:bookmarkEnd w:id="261"/>
      <w:bookmarkEnd w:id="262"/>
      <w:bookmarkEnd w:id="263"/>
    </w:p>
    <w:p w14:paraId="068C8046" w14:textId="67EAC8C9" w:rsidR="004E310D" w:rsidRPr="001D5112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64" w:name="_Ref509218690"/>
      <w:r w:rsidRPr="001D5112">
        <w:t xml:space="preserve">Lista Rankingowa wskazuje wyniki wszystkich </w:t>
      </w:r>
      <w:r w:rsidRPr="001D5112">
        <w:rPr>
          <w:color w:val="000000" w:themeColor="text1"/>
        </w:rPr>
        <w:t>Wniosków</w:t>
      </w:r>
      <w:r w:rsidR="62FB299B" w:rsidRPr="001D5112">
        <w:rPr>
          <w:color w:val="000000" w:themeColor="text1"/>
        </w:rPr>
        <w:t xml:space="preserve">, </w:t>
      </w:r>
      <w:r w:rsidR="62FB299B" w:rsidRPr="001D5112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1D5112">
        <w:rPr>
          <w:color w:val="000000" w:themeColor="text1"/>
        </w:rPr>
        <w:t>.</w:t>
      </w:r>
      <w:bookmarkEnd w:id="264"/>
      <w:r w:rsidR="00400DB6" w:rsidRPr="001D5112">
        <w:rPr>
          <w:rFonts w:eastAsiaTheme="minorEastAsia"/>
          <w:color w:val="000000" w:themeColor="text1"/>
        </w:rPr>
        <w:t xml:space="preserve"> </w:t>
      </w:r>
    </w:p>
    <w:p w14:paraId="5721BE64" w14:textId="16449128" w:rsidR="004E310D" w:rsidRPr="001D5112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1D5112">
        <w:t>Umowa jest zawierana z Wnioskodawcami</w:t>
      </w:r>
      <w:r w:rsidR="004E310D" w:rsidRPr="001D5112">
        <w:t>,</w:t>
      </w:r>
      <w:r w:rsidR="003B775B" w:rsidRPr="001D5112">
        <w:t xml:space="preserve"> </w:t>
      </w:r>
      <w:r w:rsidR="00631DDA" w:rsidRPr="001D5112">
        <w:t xml:space="preserve">którzy </w:t>
      </w:r>
      <w:r w:rsidR="009A522A" w:rsidRPr="001D5112">
        <w:t xml:space="preserve">uzyskali </w:t>
      </w:r>
      <w:r w:rsidR="00125A04" w:rsidRPr="001D5112">
        <w:t>W</w:t>
      </w:r>
      <w:r w:rsidR="006917F0" w:rsidRPr="001D5112">
        <w:t xml:space="preserve">yniki </w:t>
      </w:r>
      <w:r w:rsidR="00125A04" w:rsidRPr="001D5112">
        <w:t>P</w:t>
      </w:r>
      <w:r w:rsidR="006917F0" w:rsidRPr="001D5112">
        <w:t xml:space="preserve">ozytywne i </w:t>
      </w:r>
      <w:r w:rsidR="00631DDA" w:rsidRPr="001D5112">
        <w:t xml:space="preserve">są </w:t>
      </w:r>
      <w:r w:rsidRPr="001D5112">
        <w:t>dopuszcz</w:t>
      </w:r>
      <w:r w:rsidR="00631DDA" w:rsidRPr="001D5112">
        <w:t>eni</w:t>
      </w:r>
      <w:r w:rsidRPr="001D5112">
        <w:t xml:space="preserve"> (</w:t>
      </w:r>
      <w:r w:rsidR="003B775B" w:rsidRPr="001D5112">
        <w:t>rekomendowan</w:t>
      </w:r>
      <w:r w:rsidR="00631DDA" w:rsidRPr="001D5112">
        <w:t>i</w:t>
      </w:r>
      <w:r w:rsidRPr="001D5112">
        <w:t>)</w:t>
      </w:r>
      <w:r w:rsidR="003B775B" w:rsidRPr="001D5112">
        <w:t xml:space="preserve"> do </w:t>
      </w:r>
      <w:r w:rsidR="003B1D94" w:rsidRPr="001D5112">
        <w:t>zawarcia Umowy</w:t>
      </w:r>
      <w:r w:rsidR="005B13D2" w:rsidRPr="001D5112">
        <w:t xml:space="preserve"> </w:t>
      </w:r>
      <w:r w:rsidR="006911FB" w:rsidRPr="001D5112">
        <w:t xml:space="preserve">w ramach dostępnej </w:t>
      </w:r>
      <w:r w:rsidR="005B13D2" w:rsidRPr="001D5112">
        <w:t>Alokacji,</w:t>
      </w:r>
      <w:r w:rsidR="00CA056E" w:rsidRPr="001D5112">
        <w:t xml:space="preserve"> z</w:t>
      </w:r>
      <w:r w:rsidR="0061207D" w:rsidRPr="001D5112">
        <w:t>godnie z Regulaminem</w:t>
      </w:r>
      <w:r w:rsidR="00A71EFF">
        <w:t>.</w:t>
      </w:r>
      <w:r w:rsidR="002C636E" w:rsidRPr="001D5112">
        <w:t xml:space="preserve"> </w:t>
      </w:r>
      <w:r w:rsidR="1FD13E48" w:rsidRPr="001D5112">
        <w:t xml:space="preserve">Umowy będą zawierane w formie elektronicznej z kwalifikowanym podpisem elektronicznym, chyba że </w:t>
      </w:r>
      <w:r w:rsidR="62A59065" w:rsidRPr="001D5112">
        <w:t xml:space="preserve">NCBR i dany Uczestnik Przedsięwzięcia </w:t>
      </w:r>
      <w:r w:rsidR="1FD13E48" w:rsidRPr="001D5112">
        <w:t>uzgodnią inaczej.</w:t>
      </w:r>
    </w:p>
    <w:p w14:paraId="3DCBDEB8" w14:textId="2C5EF79A" w:rsidR="001A1939" w:rsidRPr="001D5112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1D5112">
        <w:t xml:space="preserve">W toku realizacji Umowy NCBR prowadzi w </w:t>
      </w:r>
      <w:r w:rsidR="007957EC" w:rsidRPr="001D5112">
        <w:t>Etapie I realizacji Przedsięwzięcia Selekcję Uczestników Przedsięwzięcia stosując Kryteria Selekcji, opisane w</w:t>
      </w:r>
      <w:r w:rsidRPr="001D5112">
        <w:t> </w:t>
      </w:r>
      <w:r w:rsidR="007957EC" w:rsidRPr="001D5112">
        <w:t>Załączniku nr 5 do Regulaminu. Uczestnik Przedsięwzięcia ponosi ryzyko zakończenia współpracy po Etapie I związane z tym, że Rozwiązania przedstawione przez innych Uczestników Przedsięwzięcia osiągną lepszy rezultat w ramach Selekcji</w:t>
      </w:r>
      <w:r w:rsidR="00B36B4B" w:rsidRPr="001D5112">
        <w:t>.</w:t>
      </w:r>
      <w:r w:rsidR="007957EC" w:rsidRPr="001D5112" w:rsidDel="007957EC">
        <w:t xml:space="preserve"> </w:t>
      </w:r>
      <w:r w:rsidR="00A7122A" w:rsidRPr="001D5112">
        <w:t xml:space="preserve">Dodatkowo NCBR przysługuje uprawnienie do zakończenia </w:t>
      </w:r>
      <w:r w:rsidR="2A374328" w:rsidRPr="001D5112">
        <w:t xml:space="preserve">Przedsięwzięcia </w:t>
      </w:r>
      <w:r w:rsidR="00A7122A" w:rsidRPr="001D5112">
        <w:t xml:space="preserve">po </w:t>
      </w:r>
      <w:r w:rsidR="007957EC" w:rsidRPr="001D5112">
        <w:t>Etapie I</w:t>
      </w:r>
      <w:r w:rsidR="00A7122A" w:rsidRPr="001D5112">
        <w:t>.</w:t>
      </w:r>
    </w:p>
    <w:p w14:paraId="1AF01E37" w14:textId="050AD2B0" w:rsidR="00A62BAF" w:rsidRPr="001D5112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65" w:name="_Ref62506789"/>
      <w:r w:rsidRPr="001D5112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65"/>
    </w:p>
    <w:p w14:paraId="26AEE01E" w14:textId="08166A46" w:rsidR="001A1939" w:rsidRPr="001D5112" w:rsidRDefault="000524A3" w:rsidP="00742F06">
      <w:pPr>
        <w:pStyle w:val="Nagwek1"/>
      </w:pPr>
      <w:bookmarkStart w:id="266" w:name="_Ref53669257"/>
      <w:bookmarkStart w:id="267" w:name="_Toc53762109"/>
      <w:bookmarkStart w:id="268" w:name="_Toc69201441"/>
      <w:bookmarkStart w:id="269" w:name="_Toc70262466"/>
      <w:bookmarkStart w:id="270" w:name="_Toc72275045"/>
      <w:bookmarkStart w:id="271" w:name="_Toc70488237"/>
      <w:r w:rsidRPr="001D5112">
        <w:t>Uwagi do oceny</w:t>
      </w:r>
      <w:bookmarkEnd w:id="266"/>
      <w:bookmarkEnd w:id="267"/>
      <w:bookmarkEnd w:id="268"/>
      <w:bookmarkEnd w:id="269"/>
      <w:bookmarkEnd w:id="270"/>
      <w:bookmarkEnd w:id="271"/>
    </w:p>
    <w:p w14:paraId="0B0A3FDA" w14:textId="77777777" w:rsidR="00EB7CD0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72" w:name="_Hlk53785915"/>
      <w:r w:rsidRPr="001D5112">
        <w:t>Względem</w:t>
      </w:r>
      <w:r w:rsidR="00EB7CD0" w:rsidRPr="001D5112">
        <w:t>:</w:t>
      </w:r>
    </w:p>
    <w:p w14:paraId="7F50F04F" w14:textId="4ECE8420" w:rsidR="00EB7CD0" w:rsidRPr="001D5112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>oceny formalnej</w:t>
      </w:r>
      <w:r w:rsidR="00EC19F8" w:rsidRPr="001D5112">
        <w:t xml:space="preserve"> Wniosku</w:t>
      </w:r>
      <w:r w:rsidRPr="001D5112">
        <w:t>,</w:t>
      </w:r>
    </w:p>
    <w:p w14:paraId="66C775C0" w14:textId="18C292CF" w:rsidR="00EB7CD0" w:rsidRPr="001D5112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 xml:space="preserve">oceny spełniania </w:t>
      </w:r>
      <w:r w:rsidR="00EC19F8" w:rsidRPr="001D5112">
        <w:t xml:space="preserve">przez Rozwiązanie </w:t>
      </w:r>
      <w:r w:rsidR="005CF5CF" w:rsidRPr="001D5112">
        <w:t>Wymagań</w:t>
      </w:r>
      <w:r w:rsidRPr="001D5112">
        <w:t xml:space="preserve"> Obligatoryjnych</w:t>
      </w:r>
      <w:r w:rsidR="007957EC" w:rsidRPr="001D5112">
        <w:t xml:space="preserve"> oraz przez</w:t>
      </w:r>
      <w:r w:rsidR="00B60EA4" w:rsidRPr="001D5112">
        <w:t xml:space="preserve"> </w:t>
      </w:r>
      <w:r w:rsidR="007957EC" w:rsidRPr="001D5112">
        <w:t>Wymagań określonych w Załączniku nr 2 do Regulaminu</w:t>
      </w:r>
      <w:r w:rsidRPr="001D5112">
        <w:t xml:space="preserve">, </w:t>
      </w:r>
    </w:p>
    <w:p w14:paraId="713679F0" w14:textId="3155AA74" w:rsidR="00EB7CD0" w:rsidRPr="001D5112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>oceny merytorycznej</w:t>
      </w:r>
      <w:r w:rsidR="00EB7CD0" w:rsidRPr="001D5112">
        <w:t>,</w:t>
      </w:r>
    </w:p>
    <w:p w14:paraId="42565FEA" w14:textId="42C876F3" w:rsidR="000524A3" w:rsidRPr="001D5112" w:rsidRDefault="000524A3" w:rsidP="00EB7CD0">
      <w:pPr>
        <w:ind w:left="426"/>
        <w:jc w:val="both"/>
      </w:pPr>
      <w:r w:rsidRPr="001D5112">
        <w:t>Wnioskodawca może zgłosić uwagi</w:t>
      </w:r>
      <w:r w:rsidR="00EB7CD0" w:rsidRPr="001D5112">
        <w:t xml:space="preserve"> </w:t>
      </w:r>
      <w:r w:rsidR="00DE33A8" w:rsidRPr="001D5112">
        <w:t xml:space="preserve">tylko </w:t>
      </w:r>
      <w:r w:rsidR="00EB7CD0" w:rsidRPr="001D5112">
        <w:t>w formie elektronicznej (pod rygorem nieważności)</w:t>
      </w:r>
      <w:r w:rsidRPr="001D5112">
        <w:t xml:space="preserve">. </w:t>
      </w:r>
      <w:r w:rsidR="00C1049B" w:rsidRPr="001D5112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Uwagi </w:t>
      </w:r>
      <w:r w:rsidR="00FC3D43" w:rsidRPr="001D5112">
        <w:t>muszą</w:t>
      </w:r>
      <w:r w:rsidRPr="001D5112">
        <w:t xml:space="preserve"> być zgłoszone w terminie</w:t>
      </w:r>
      <w:r w:rsidR="00EB7CD0" w:rsidRPr="001D5112">
        <w:t>:</w:t>
      </w:r>
    </w:p>
    <w:p w14:paraId="47BFFF07" w14:textId="0FEFE317" w:rsidR="00EB7CD0" w:rsidRPr="001D5112" w:rsidRDefault="00EB7CD0" w:rsidP="376F69B0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7B57AF">
        <w:t xml:space="preserve">pięciu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73" w:name="_Hlk57333347"/>
      <w:bookmarkEnd w:id="273"/>
    </w:p>
    <w:p w14:paraId="712E3832" w14:textId="40C20019" w:rsidR="00EB7CD0" w:rsidRPr="001D5112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>
        <w:t xml:space="preserve">w przypadku oceny merytorycznej: </w:t>
      </w:r>
      <w:r w:rsidR="007B57AF">
        <w:t xml:space="preserve">pięciu </w:t>
      </w:r>
      <w:r w:rsidR="00201312">
        <w:t>Dni Roboczych</w:t>
      </w:r>
      <w:r w:rsidR="000524A3">
        <w:t xml:space="preserve"> od dnia doręczenia Wnioskodawcy Raportu z oceny </w:t>
      </w:r>
      <w:r>
        <w:t>merytorycznej</w:t>
      </w:r>
      <w:r w:rsidR="000524A3">
        <w:t xml:space="preserve">. </w:t>
      </w:r>
    </w:p>
    <w:p w14:paraId="03F33858" w14:textId="69E84395" w:rsidR="000F083B" w:rsidRPr="001D5112" w:rsidRDefault="000F083B" w:rsidP="000F083B">
      <w:pPr>
        <w:ind w:left="491"/>
        <w:jc w:val="both"/>
      </w:pPr>
      <w:r w:rsidRPr="001D5112">
        <w:t xml:space="preserve">Przed upływem terminów wskazanych w tym ustępie Wnioskodawca może zrzec się </w:t>
      </w:r>
      <w:r w:rsidR="001C63A5" w:rsidRPr="001D5112">
        <w:t>prawa do wnoszenia uwag.</w:t>
      </w:r>
    </w:p>
    <w:p w14:paraId="4BA006C9" w14:textId="524DA6E9" w:rsidR="00EC19F8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Wszystkie uwagi zgłoszone przez Wnioskodawców są przedstawiane Zespołowi Oceniającemu, </w:t>
      </w:r>
      <w:r w:rsidR="00EC19F8" w:rsidRPr="001D5112">
        <w:t xml:space="preserve">który </w:t>
      </w:r>
      <w:r w:rsidR="00FC3D43" w:rsidRPr="001D5112">
        <w:t xml:space="preserve">je weryfikuje, </w:t>
      </w:r>
      <w:r w:rsidR="00EC19F8" w:rsidRPr="001D5112">
        <w:t>stosuj</w:t>
      </w:r>
      <w:r w:rsidR="00FC3D43" w:rsidRPr="001D5112">
        <w:t>ą</w:t>
      </w:r>
      <w:r w:rsidR="0023675E" w:rsidRPr="001D5112">
        <w:t>c</w:t>
      </w:r>
      <w:r w:rsidR="00FC3D43" w:rsidRPr="001D5112">
        <w:t xml:space="preserve"> zasad</w:t>
      </w:r>
      <w:r w:rsidR="0023675E" w:rsidRPr="001D5112">
        <w:t>y</w:t>
      </w:r>
      <w:r w:rsidR="00EC19F8" w:rsidRPr="001D5112">
        <w:t xml:space="preserve"> określone w pkt </w:t>
      </w:r>
      <w:r w:rsidRPr="001D5112">
        <w:fldChar w:fldCharType="begin"/>
      </w:r>
      <w:r w:rsidRPr="001D5112">
        <w:instrText xml:space="preserve"> REF _Ref54726722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6.2</w:t>
      </w:r>
      <w:r w:rsidRPr="001D5112">
        <w:fldChar w:fldCharType="end"/>
      </w:r>
      <w:r w:rsidR="00EC19F8" w:rsidRPr="001D5112">
        <w:t xml:space="preserve"> do </w:t>
      </w:r>
      <w:r w:rsidRPr="001D5112">
        <w:fldChar w:fldCharType="begin"/>
      </w:r>
      <w:r w:rsidRPr="001D5112">
        <w:instrText xml:space="preserve"> REF _Ref52647539 \r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6.4</w:t>
      </w:r>
      <w:r w:rsidRPr="001D5112">
        <w:fldChar w:fldCharType="end"/>
      </w:r>
      <w:r w:rsidR="00EC19F8" w:rsidRPr="001D5112">
        <w:t xml:space="preserve">. Uwagi zgłoszone co do oceny merytorycznej </w:t>
      </w:r>
      <w:r w:rsidR="00FC3D43" w:rsidRPr="001D5112">
        <w:t xml:space="preserve">zgłoszone przez różnych Wnioskodawców </w:t>
      </w:r>
      <w:r w:rsidR="00EC19F8" w:rsidRPr="001D5112">
        <w:t>są rozpatrywane łącznie</w:t>
      </w:r>
      <w:r w:rsidR="00DE278F" w:rsidRPr="001D5112">
        <w:t>, w zakresie w jakim mogłoby to wpłynąć na ich pozycję w Liście Rankingowej</w:t>
      </w:r>
      <w:r w:rsidR="00EC19F8" w:rsidRPr="001D5112">
        <w:t>.</w:t>
      </w:r>
    </w:p>
    <w:p w14:paraId="70373366" w14:textId="5BA25324" w:rsidR="00EC19F8" w:rsidRPr="001D5112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W wyniku weryfikacji uwag Zespół Oceniający </w:t>
      </w:r>
      <w:r w:rsidR="000524A3" w:rsidRPr="001D5112">
        <w:t xml:space="preserve">rekomenduje </w:t>
      </w:r>
      <w:r w:rsidR="7146AD5A" w:rsidRPr="001D5112">
        <w:t>NCBR</w:t>
      </w:r>
      <w:r w:rsidRPr="001D5112">
        <w:t>:</w:t>
      </w:r>
    </w:p>
    <w:p w14:paraId="49EC8E52" w14:textId="60E1F194" w:rsidR="00EC19F8" w:rsidRPr="001D5112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t>zmianę rozstrzygnięcia</w:t>
      </w:r>
      <w:r w:rsidR="00EC19F8" w:rsidRPr="001D5112">
        <w:t xml:space="preserve">, wskazując treść i zakres proponowanej zmiany, albo </w:t>
      </w:r>
    </w:p>
    <w:p w14:paraId="75821A36" w14:textId="47F6F475" w:rsidR="00EB7CD0" w:rsidRPr="001D5112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D5112">
        <w:lastRenderedPageBreak/>
        <w:t xml:space="preserve">utrzymanie oceny. </w:t>
      </w:r>
    </w:p>
    <w:p w14:paraId="469733A3" w14:textId="6081206C" w:rsidR="000524A3" w:rsidRPr="001D5112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Jeśli </w:t>
      </w:r>
      <w:r w:rsidR="00EB7CD0" w:rsidRPr="001D5112">
        <w:t xml:space="preserve">w terminie na wniesienie uwag na danym etapie </w:t>
      </w:r>
      <w:r w:rsidRPr="001D5112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1D5112">
        <w:t xml:space="preserve">dany etap oceny </w:t>
      </w:r>
      <w:r w:rsidRPr="001D5112">
        <w:t>w ramach Postępowania.</w:t>
      </w:r>
    </w:p>
    <w:p w14:paraId="7923012D" w14:textId="6D45F38B" w:rsidR="00EB7CD0" w:rsidRPr="001D5112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1D5112">
        <w:t xml:space="preserve">Jeśli Zespół Oceniający po wniesieniu uwag rekomenduje dokonanie zmiany, </w:t>
      </w:r>
      <w:r w:rsidR="63447349" w:rsidRPr="001D5112">
        <w:t>NCBR</w:t>
      </w:r>
      <w:r w:rsidRPr="001D5112">
        <w:t xml:space="preserve"> doko</w:t>
      </w:r>
      <w:r w:rsidR="00EC19F8" w:rsidRPr="001D5112">
        <w:t>nuje zmian</w:t>
      </w:r>
      <w:r w:rsidR="00BC4311" w:rsidRPr="001D5112">
        <w:t xml:space="preserve"> rozstrzygnięcia </w:t>
      </w:r>
      <w:r w:rsidR="00EC19F8" w:rsidRPr="001D5112">
        <w:t>zgodnie z Rekomendacją i informuje zainteresowanych Wnioskodawców o ostatecznej ocenie</w:t>
      </w:r>
      <w:r w:rsidR="00201312" w:rsidRPr="001D5112">
        <w:t xml:space="preserve"> i publikuje </w:t>
      </w:r>
      <w:r w:rsidR="00DB3AFE" w:rsidRPr="001D5112">
        <w:t xml:space="preserve">ją </w:t>
      </w:r>
      <w:r w:rsidR="00201312" w:rsidRPr="001D5112">
        <w:t>na stronie internetowej</w:t>
      </w:r>
      <w:r w:rsidR="00EC19F8" w:rsidRPr="001D5112">
        <w:t>.</w:t>
      </w:r>
    </w:p>
    <w:p w14:paraId="063BA71A" w14:textId="579530C5" w:rsidR="00C53D06" w:rsidRPr="001D5112" w:rsidRDefault="008C0349" w:rsidP="00742F06">
      <w:pPr>
        <w:pStyle w:val="Nagwek1"/>
      </w:pPr>
      <w:bookmarkStart w:id="274" w:name="_Toc53671223"/>
      <w:bookmarkStart w:id="275" w:name="_Toc54726773"/>
      <w:bookmarkStart w:id="276" w:name="_Toc53671224"/>
      <w:bookmarkStart w:id="277" w:name="_Toc54726774"/>
      <w:bookmarkStart w:id="278" w:name="_Toc53671225"/>
      <w:bookmarkStart w:id="279" w:name="_Toc54726775"/>
      <w:bookmarkStart w:id="280" w:name="_Toc53671226"/>
      <w:bookmarkStart w:id="281" w:name="_Toc54726776"/>
      <w:bookmarkStart w:id="282" w:name="_Toc53671227"/>
      <w:bookmarkStart w:id="283" w:name="_Toc54726777"/>
      <w:bookmarkStart w:id="284" w:name="_Toc53671228"/>
      <w:bookmarkStart w:id="285" w:name="_Toc54726778"/>
      <w:bookmarkStart w:id="286" w:name="_Toc53671229"/>
      <w:bookmarkStart w:id="287" w:name="_Toc54726779"/>
      <w:bookmarkStart w:id="288" w:name="_Toc53671230"/>
      <w:bookmarkStart w:id="289" w:name="_Toc54726780"/>
      <w:bookmarkStart w:id="290" w:name="_Toc53671231"/>
      <w:bookmarkStart w:id="291" w:name="_Toc54726781"/>
      <w:bookmarkStart w:id="292" w:name="_Toc53671232"/>
      <w:bookmarkStart w:id="293" w:name="_Toc54726782"/>
      <w:bookmarkStart w:id="294" w:name="_Toc53671233"/>
      <w:bookmarkStart w:id="295" w:name="_Toc54726783"/>
      <w:bookmarkStart w:id="296" w:name="_Toc53671234"/>
      <w:bookmarkStart w:id="297" w:name="_Toc54726784"/>
      <w:bookmarkStart w:id="298" w:name="_Toc53671235"/>
      <w:bookmarkStart w:id="299" w:name="_Toc54726785"/>
      <w:bookmarkStart w:id="300" w:name="_Toc53671236"/>
      <w:bookmarkStart w:id="301" w:name="_Toc54726786"/>
      <w:bookmarkStart w:id="302" w:name="_Toc53671237"/>
      <w:bookmarkStart w:id="303" w:name="_Toc54726787"/>
      <w:bookmarkStart w:id="304" w:name="_Toc53671238"/>
      <w:bookmarkStart w:id="305" w:name="_Toc54726788"/>
      <w:bookmarkStart w:id="306" w:name="_Toc53671239"/>
      <w:bookmarkStart w:id="307" w:name="_Toc54726789"/>
      <w:bookmarkStart w:id="308" w:name="_Toc53671240"/>
      <w:bookmarkStart w:id="309" w:name="_Toc54726790"/>
      <w:bookmarkStart w:id="310" w:name="_Toc53671241"/>
      <w:bookmarkStart w:id="311" w:name="_Toc54726791"/>
      <w:bookmarkStart w:id="312" w:name="_Toc53671242"/>
      <w:bookmarkStart w:id="313" w:name="_Toc54726792"/>
      <w:bookmarkStart w:id="314" w:name="_Toc53671243"/>
      <w:bookmarkStart w:id="315" w:name="_Toc54726793"/>
      <w:bookmarkStart w:id="316" w:name="_Toc53671244"/>
      <w:bookmarkStart w:id="317" w:name="_Toc54726794"/>
      <w:bookmarkStart w:id="318" w:name="_Toc53671245"/>
      <w:bookmarkStart w:id="319" w:name="_Toc54726795"/>
      <w:bookmarkStart w:id="320" w:name="_Toc53671246"/>
      <w:bookmarkStart w:id="321" w:name="_Toc54726796"/>
      <w:bookmarkStart w:id="322" w:name="_Toc53671247"/>
      <w:bookmarkStart w:id="323" w:name="_Toc54726797"/>
      <w:bookmarkStart w:id="324" w:name="_Toc53671248"/>
      <w:bookmarkStart w:id="325" w:name="_Toc54726798"/>
      <w:bookmarkStart w:id="326" w:name="_Toc53671249"/>
      <w:bookmarkStart w:id="327" w:name="_Toc54726799"/>
      <w:bookmarkStart w:id="328" w:name="_Toc53671250"/>
      <w:bookmarkStart w:id="329" w:name="_Toc54726800"/>
      <w:bookmarkStart w:id="330" w:name="_Toc53671251"/>
      <w:bookmarkStart w:id="331" w:name="_Toc54726801"/>
      <w:bookmarkStart w:id="332" w:name="_Toc53671252"/>
      <w:bookmarkStart w:id="333" w:name="_Toc54726802"/>
      <w:bookmarkStart w:id="334" w:name="_Toc53671253"/>
      <w:bookmarkStart w:id="335" w:name="_Toc54726803"/>
      <w:bookmarkStart w:id="336" w:name="_Toc53671254"/>
      <w:bookmarkStart w:id="337" w:name="_Toc54726804"/>
      <w:bookmarkStart w:id="338" w:name="_Toc53671255"/>
      <w:bookmarkStart w:id="339" w:name="_Toc54726805"/>
      <w:bookmarkStart w:id="340" w:name="_Toc53671256"/>
      <w:bookmarkStart w:id="341" w:name="_Toc54726806"/>
      <w:bookmarkStart w:id="342" w:name="_Toc53671257"/>
      <w:bookmarkStart w:id="343" w:name="_Toc54726807"/>
      <w:bookmarkStart w:id="344" w:name="_Toc53671258"/>
      <w:bookmarkStart w:id="345" w:name="_Toc54726808"/>
      <w:bookmarkStart w:id="346" w:name="_Toc53671259"/>
      <w:bookmarkStart w:id="347" w:name="_Toc54726809"/>
      <w:bookmarkStart w:id="348" w:name="_Toc53671260"/>
      <w:bookmarkStart w:id="349" w:name="_Toc54726810"/>
      <w:bookmarkStart w:id="350" w:name="_Toc53671261"/>
      <w:bookmarkStart w:id="351" w:name="_Toc54726811"/>
      <w:bookmarkStart w:id="352" w:name="_Toc53671262"/>
      <w:bookmarkStart w:id="353" w:name="_Toc54726812"/>
      <w:bookmarkStart w:id="354" w:name="_Toc53671263"/>
      <w:bookmarkStart w:id="355" w:name="_Toc54726813"/>
      <w:bookmarkStart w:id="356" w:name="_Toc53671264"/>
      <w:bookmarkStart w:id="357" w:name="_Toc54726814"/>
      <w:bookmarkStart w:id="358" w:name="_Toc53671265"/>
      <w:bookmarkStart w:id="359" w:name="_Toc54726815"/>
      <w:bookmarkStart w:id="360" w:name="_Toc494180647"/>
      <w:bookmarkStart w:id="361" w:name="_Toc496261297"/>
      <w:bookmarkStart w:id="362" w:name="_Toc503863005"/>
      <w:bookmarkStart w:id="363" w:name="_Toc53762110"/>
      <w:bookmarkStart w:id="364" w:name="_Toc69201442"/>
      <w:bookmarkStart w:id="365" w:name="_Toc70262467"/>
      <w:bookmarkStart w:id="366" w:name="_Toc72275046"/>
      <w:bookmarkStart w:id="367" w:name="_Toc70488238"/>
      <w:bookmarkEnd w:id="140"/>
      <w:bookmarkEnd w:id="141"/>
      <w:bookmarkEnd w:id="272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1D5112">
        <w:t xml:space="preserve">Zasady dotyczące </w:t>
      </w:r>
      <w:r w:rsidR="007267BB" w:rsidRPr="001D5112">
        <w:t xml:space="preserve">wykorzystania i podziału </w:t>
      </w:r>
      <w:r w:rsidRPr="001D5112">
        <w:t xml:space="preserve">praw własności intelektualnej do rezultatów </w:t>
      </w:r>
      <w:bookmarkEnd w:id="360"/>
      <w:bookmarkEnd w:id="361"/>
      <w:bookmarkEnd w:id="362"/>
      <w:r w:rsidR="00390FB3" w:rsidRPr="001D5112">
        <w:t>Przedsięwzięcia</w:t>
      </w:r>
      <w:bookmarkEnd w:id="363"/>
      <w:bookmarkEnd w:id="364"/>
      <w:bookmarkEnd w:id="365"/>
      <w:bookmarkEnd w:id="366"/>
      <w:bookmarkEnd w:id="367"/>
    </w:p>
    <w:p w14:paraId="6FD15BEE" w14:textId="3823CB14" w:rsidR="00C53D06" w:rsidRPr="001D5112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1D5112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1D5112">
        <w:rPr>
          <w:rFonts w:cstheme="majorBidi"/>
        </w:rPr>
        <w:t xml:space="preserve">Uczestników Przedsięwzięcia </w:t>
      </w:r>
      <w:r w:rsidRPr="001D5112">
        <w:rPr>
          <w:rFonts w:cstheme="majorBidi"/>
        </w:rPr>
        <w:t>i NCBR, określone zostały szczegółowo w </w:t>
      </w:r>
      <w:r w:rsidR="007267BB" w:rsidRPr="001D5112">
        <w:rPr>
          <w:rFonts w:cstheme="majorBidi"/>
        </w:rPr>
        <w:t xml:space="preserve">postanowieniach wzoru </w:t>
      </w:r>
      <w:r w:rsidRPr="001D5112">
        <w:rPr>
          <w:rFonts w:cstheme="majorBidi"/>
        </w:rPr>
        <w:t>Umow</w:t>
      </w:r>
      <w:r w:rsidR="00A655DA" w:rsidRPr="001D5112">
        <w:rPr>
          <w:rFonts w:cstheme="majorBidi"/>
        </w:rPr>
        <w:t>y</w:t>
      </w:r>
      <w:r w:rsidRPr="001D5112">
        <w:rPr>
          <w:rFonts w:cstheme="majorBidi"/>
        </w:rPr>
        <w:t>, stanowiące</w:t>
      </w:r>
      <w:r w:rsidR="73F6147F" w:rsidRPr="001D5112">
        <w:rPr>
          <w:rFonts w:cstheme="majorBidi"/>
        </w:rPr>
        <w:t xml:space="preserve">go </w:t>
      </w:r>
      <w:r w:rsidRPr="001D5112">
        <w:rPr>
          <w:rFonts w:cstheme="majorBidi"/>
        </w:rPr>
        <w:t xml:space="preserve">Załącznik nr </w:t>
      </w:r>
      <w:r w:rsidR="006B296C" w:rsidRPr="001D5112">
        <w:t>8</w:t>
      </w:r>
      <w:r w:rsidR="00836A29" w:rsidRPr="001D5112">
        <w:rPr>
          <w:rFonts w:cstheme="majorBidi"/>
        </w:rPr>
        <w:t xml:space="preserve"> </w:t>
      </w:r>
      <w:r w:rsidR="003335C7" w:rsidRPr="001D5112">
        <w:rPr>
          <w:rFonts w:cstheme="majorBidi"/>
        </w:rPr>
        <w:t xml:space="preserve">do Regulaminu. </w:t>
      </w:r>
    </w:p>
    <w:p w14:paraId="4DC09E50" w14:textId="56BF04EA" w:rsidR="00E915E2" w:rsidRPr="001D5112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1D5112">
        <w:rPr>
          <w:rFonts w:cstheme="majorBidi"/>
        </w:rPr>
        <w:t xml:space="preserve">W każdym </w:t>
      </w:r>
      <w:r w:rsidR="00CF507A" w:rsidRPr="001D5112">
        <w:rPr>
          <w:rFonts w:cstheme="majorBidi"/>
        </w:rPr>
        <w:t>przypadku</w:t>
      </w:r>
      <w:r w:rsidRPr="001D5112">
        <w:rPr>
          <w:rFonts w:cstheme="majorBidi"/>
        </w:rPr>
        <w:t xml:space="preserve">, </w:t>
      </w:r>
      <w:r w:rsidR="00EB149A" w:rsidRPr="001D5112">
        <w:rPr>
          <w:rFonts w:cstheme="majorBidi"/>
        </w:rPr>
        <w:t>zamiarem Centrum jest</w:t>
      </w:r>
      <w:r w:rsidR="00D65CB8" w:rsidRPr="001D5112">
        <w:rPr>
          <w:rFonts w:cstheme="majorBidi"/>
        </w:rPr>
        <w:t>,</w:t>
      </w:r>
      <w:r w:rsidR="00EB149A" w:rsidRPr="001D5112">
        <w:rPr>
          <w:rFonts w:cstheme="majorBidi"/>
        </w:rPr>
        <w:t xml:space="preserve"> </w:t>
      </w:r>
      <w:r w:rsidR="00D65CB8" w:rsidRPr="001D5112">
        <w:rPr>
          <w:rFonts w:cstheme="majorBidi"/>
        </w:rPr>
        <w:t>a</w:t>
      </w:r>
      <w:r w:rsidR="00EB149A" w:rsidRPr="001D5112">
        <w:rPr>
          <w:rFonts w:cstheme="majorBidi"/>
        </w:rPr>
        <w:t xml:space="preserve">by </w:t>
      </w:r>
      <w:r w:rsidR="008C0349" w:rsidRPr="001D5112">
        <w:rPr>
          <w:rFonts w:cstheme="majorBidi"/>
        </w:rPr>
        <w:t xml:space="preserve">Umowa przewidywała zasady dotyczące podziału uprawnień do </w:t>
      </w:r>
      <w:r w:rsidR="006B2C91" w:rsidRPr="001D5112">
        <w:rPr>
          <w:rFonts w:cstheme="majorBidi"/>
        </w:rPr>
        <w:t>W</w:t>
      </w:r>
      <w:r w:rsidR="008C0349" w:rsidRPr="001D5112">
        <w:rPr>
          <w:rFonts w:cstheme="majorBidi"/>
        </w:rPr>
        <w:t xml:space="preserve">yników </w:t>
      </w:r>
      <w:r w:rsidR="006B2C91" w:rsidRPr="001D5112">
        <w:rPr>
          <w:rFonts w:cstheme="majorBidi"/>
        </w:rPr>
        <w:t xml:space="preserve">Prac B+R prowadzonych w ramach </w:t>
      </w:r>
      <w:r w:rsidR="00390FB3" w:rsidRPr="001D5112">
        <w:rPr>
          <w:rFonts w:cstheme="majorBidi"/>
        </w:rPr>
        <w:t>Przedsięwzięcia</w:t>
      </w:r>
      <w:r w:rsidR="008C0349" w:rsidRPr="001D5112">
        <w:rPr>
          <w:rFonts w:cstheme="majorBidi"/>
        </w:rPr>
        <w:t xml:space="preserve">, będących </w:t>
      </w:r>
      <w:r w:rsidR="006B2C91" w:rsidRPr="001D5112">
        <w:rPr>
          <w:rFonts w:cstheme="majorBidi"/>
        </w:rPr>
        <w:t>W</w:t>
      </w:r>
      <w:r w:rsidR="008C0349" w:rsidRPr="001D5112">
        <w:rPr>
          <w:rFonts w:cstheme="majorBidi"/>
        </w:rPr>
        <w:t>ynikiem</w:t>
      </w:r>
      <w:r w:rsidR="006B2C91" w:rsidRPr="001D5112">
        <w:rPr>
          <w:rFonts w:cstheme="majorBidi"/>
        </w:rPr>
        <w:t xml:space="preserve"> Prac</w:t>
      </w:r>
      <w:r w:rsidR="008C0349" w:rsidRPr="001D5112">
        <w:rPr>
          <w:rFonts w:cstheme="majorBidi"/>
        </w:rPr>
        <w:t xml:space="preserve"> </w:t>
      </w:r>
      <w:r w:rsidR="00293D64" w:rsidRPr="001D5112">
        <w:rPr>
          <w:rFonts w:cstheme="majorBidi"/>
        </w:rPr>
        <w:t xml:space="preserve">Etapu </w:t>
      </w:r>
      <w:r w:rsidR="008C0349" w:rsidRPr="001D5112">
        <w:rPr>
          <w:rFonts w:cstheme="majorBidi"/>
        </w:rPr>
        <w:t>I</w:t>
      </w:r>
      <w:r w:rsidR="00454FD1" w:rsidRPr="001D5112">
        <w:rPr>
          <w:rFonts w:cstheme="majorBidi"/>
        </w:rPr>
        <w:t xml:space="preserve"> oraz</w:t>
      </w:r>
      <w:r w:rsidR="008C0349" w:rsidRPr="001D5112">
        <w:rPr>
          <w:rFonts w:cstheme="majorBidi"/>
        </w:rPr>
        <w:t xml:space="preserve"> </w:t>
      </w:r>
      <w:r w:rsidR="00293D64" w:rsidRPr="001D5112">
        <w:rPr>
          <w:rFonts w:cstheme="majorBidi"/>
        </w:rPr>
        <w:t xml:space="preserve">Etapu </w:t>
      </w:r>
      <w:r w:rsidR="008C0349" w:rsidRPr="001D5112">
        <w:rPr>
          <w:rFonts w:cstheme="majorBidi"/>
        </w:rPr>
        <w:t>II, w tym wyników stanowiących przedmiot praw własności intelektualnej, w</w:t>
      </w:r>
      <w:r w:rsidR="00293D64" w:rsidRPr="001D5112">
        <w:rPr>
          <w:rFonts w:cstheme="majorBidi"/>
        </w:rPr>
        <w:t> </w:t>
      </w:r>
      <w:r w:rsidR="008C0349" w:rsidRPr="001D5112">
        <w:rPr>
          <w:rFonts w:cstheme="majorBidi"/>
        </w:rPr>
        <w:t xml:space="preserve">sposób </w:t>
      </w:r>
      <w:r w:rsidR="003D4AD2" w:rsidRPr="001D5112">
        <w:rPr>
          <w:rFonts w:cstheme="majorBidi"/>
        </w:rPr>
        <w:t>w</w:t>
      </w:r>
      <w:r w:rsidR="008D227C" w:rsidRPr="001D5112">
        <w:rPr>
          <w:rFonts w:cstheme="majorBidi"/>
        </w:rPr>
        <w:t> </w:t>
      </w:r>
      <w:r w:rsidR="003D4AD2" w:rsidRPr="001D5112">
        <w:rPr>
          <w:rFonts w:cstheme="majorBidi"/>
        </w:rPr>
        <w:t xml:space="preserve">największym stopniu </w:t>
      </w:r>
      <w:r w:rsidR="002D78A0" w:rsidRPr="001D5112">
        <w:rPr>
          <w:rFonts w:cstheme="majorBidi"/>
        </w:rPr>
        <w:t xml:space="preserve">uwzględniający </w:t>
      </w:r>
      <w:r w:rsidR="6FA4B80B" w:rsidRPr="001D5112">
        <w:rPr>
          <w:rFonts w:cstheme="majorBidi"/>
        </w:rPr>
        <w:t>Wymagania</w:t>
      </w:r>
      <w:r w:rsidR="002D78A0" w:rsidRPr="001D5112">
        <w:rPr>
          <w:rFonts w:cstheme="majorBidi"/>
        </w:rPr>
        <w:t xml:space="preserve"> wskazane</w:t>
      </w:r>
      <w:r w:rsidR="007B6F49" w:rsidRPr="001D5112">
        <w:rPr>
          <w:rFonts w:cstheme="majorBidi"/>
        </w:rPr>
        <w:t xml:space="preserve"> </w:t>
      </w:r>
      <w:r w:rsidR="00511F20">
        <w:rPr>
          <w:rFonts w:cstheme="majorBidi"/>
        </w:rPr>
        <w:t>w </w:t>
      </w:r>
      <w:r w:rsidR="00C53D06" w:rsidRPr="001D5112">
        <w:rPr>
          <w:rFonts w:cstheme="majorBidi"/>
        </w:rPr>
        <w:t>przytoczonych w treści Regulaminu Zasad</w:t>
      </w:r>
      <w:r w:rsidR="00E95116" w:rsidRPr="001D5112">
        <w:rPr>
          <w:rFonts w:cstheme="majorBidi"/>
        </w:rPr>
        <w:t>ach</w:t>
      </w:r>
      <w:r w:rsidR="00C53D06" w:rsidRPr="001D5112">
        <w:rPr>
          <w:rFonts w:cstheme="majorBidi"/>
        </w:rPr>
        <w:t xml:space="preserve"> Ramowych</w:t>
      </w:r>
      <w:r w:rsidR="00295C42" w:rsidRPr="001D5112">
        <w:rPr>
          <w:rFonts w:cstheme="majorBidi"/>
        </w:rPr>
        <w:t>,</w:t>
      </w:r>
      <w:r w:rsidR="00295C42" w:rsidRPr="001D5112">
        <w:t xml:space="preserve"> z uwzględnieniem celów Przedsięwzięcia określonych w Rozdziale </w:t>
      </w:r>
      <w:r w:rsidRPr="001D5112">
        <w:fldChar w:fldCharType="begin"/>
      </w:r>
      <w:r w:rsidRPr="001D5112">
        <w:instrText xml:space="preserve"> REF _Ref52630528 \n \h </w:instrText>
      </w:r>
      <w:r w:rsidR="004E2D42" w:rsidRPr="001D5112">
        <w:instrText xml:space="preserve"> \* MERGEFORMAT </w:instrText>
      </w:r>
      <w:r w:rsidRPr="001D5112">
        <w:fldChar w:fldCharType="separate"/>
      </w:r>
      <w:r w:rsidR="00C61037">
        <w:t>I</w:t>
      </w:r>
      <w:r w:rsidRPr="001D5112">
        <w:fldChar w:fldCharType="end"/>
      </w:r>
      <w:r w:rsidR="00C53D06" w:rsidRPr="001D5112">
        <w:rPr>
          <w:rFonts w:cstheme="majorBidi"/>
        </w:rPr>
        <w:t>.</w:t>
      </w:r>
    </w:p>
    <w:p w14:paraId="48AF9B00" w14:textId="742BA7BB" w:rsidR="00AA1C84" w:rsidRPr="001D5112" w:rsidRDefault="008C0349" w:rsidP="00742F06">
      <w:pPr>
        <w:pStyle w:val="Nagwek1"/>
      </w:pPr>
      <w:bookmarkStart w:id="368" w:name="_Toc494180648"/>
      <w:bookmarkStart w:id="369" w:name="_Ref495406023"/>
      <w:bookmarkStart w:id="370" w:name="_Ref495406036"/>
      <w:bookmarkStart w:id="371" w:name="_Ref495411273"/>
      <w:bookmarkStart w:id="372" w:name="_Ref495413649"/>
      <w:bookmarkStart w:id="373" w:name="_Ref495414064"/>
      <w:bookmarkStart w:id="374" w:name="_Ref495414078"/>
      <w:bookmarkStart w:id="375" w:name="_Ref495417463"/>
      <w:bookmarkStart w:id="376" w:name="_Ref495486285"/>
      <w:bookmarkStart w:id="377" w:name="_Ref495583897"/>
      <w:bookmarkStart w:id="378" w:name="_Ref495586441"/>
      <w:bookmarkStart w:id="379" w:name="_Ref495916476"/>
      <w:bookmarkStart w:id="380" w:name="_Ref495918951"/>
      <w:bookmarkStart w:id="381" w:name="_Ref495924877"/>
      <w:bookmarkStart w:id="382" w:name="_Ref495934636"/>
      <w:bookmarkStart w:id="383" w:name="_Toc496261298"/>
      <w:bookmarkStart w:id="384" w:name="_Toc503863006"/>
      <w:bookmarkStart w:id="385" w:name="_Ref508784902"/>
      <w:bookmarkStart w:id="386" w:name="_Ref52646295"/>
      <w:bookmarkStart w:id="387" w:name="_Ref54707550"/>
      <w:bookmarkStart w:id="388" w:name="_Toc53762111"/>
      <w:bookmarkStart w:id="389" w:name="_Toc69201443"/>
      <w:bookmarkStart w:id="390" w:name="_Toc70262468"/>
      <w:bookmarkStart w:id="391" w:name="_Toc72275047"/>
      <w:bookmarkStart w:id="392" w:name="_Toc70488239"/>
      <w:r w:rsidRPr="001D5112">
        <w:t xml:space="preserve">Budżet </w:t>
      </w:r>
      <w:r w:rsidR="00390FB3" w:rsidRPr="001D5112">
        <w:t>Przedsięwzięcia</w:t>
      </w:r>
      <w:r w:rsidR="0C03D7AA" w:rsidRPr="001D5112">
        <w:t xml:space="preserve"> i</w:t>
      </w:r>
      <w:r w:rsidRPr="001D5112">
        <w:t xml:space="preserve"> zasady 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 w:rsidR="00C216F2" w:rsidRPr="001D5112">
        <w:t>zapłaty wynagrodzenia</w:t>
      </w:r>
      <w:bookmarkEnd w:id="387"/>
      <w:bookmarkEnd w:id="388"/>
      <w:bookmarkEnd w:id="389"/>
      <w:bookmarkEnd w:id="390"/>
      <w:bookmarkEnd w:id="391"/>
      <w:bookmarkEnd w:id="392"/>
    </w:p>
    <w:p w14:paraId="32EA96F4" w14:textId="0FBDF3EC" w:rsidR="00C53D06" w:rsidRPr="00511F20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93" w:name="_Ref496089061"/>
      <w:r w:rsidRPr="16A81D62">
        <w:rPr>
          <w:rFonts w:cstheme="majorBidi"/>
        </w:rPr>
        <w:t>Całkowity</w:t>
      </w:r>
      <w:r>
        <w:t xml:space="preserve"> budżet </w:t>
      </w:r>
      <w:r w:rsidR="00390FB3">
        <w:t>Przedsięwzięcia</w:t>
      </w:r>
      <w:r>
        <w:t xml:space="preserve"> wynosi</w:t>
      </w:r>
      <w:r w:rsidR="6326C988">
        <w:t xml:space="preserve"> </w:t>
      </w:r>
      <w:r w:rsidR="5CB60DF7">
        <w:t xml:space="preserve">5 </w:t>
      </w:r>
      <w:bookmarkStart w:id="394" w:name="_GoBack"/>
      <w:del w:id="395" w:author="Autor">
        <w:r w:rsidDel="5CB60DF7">
          <w:delText>5</w:delText>
        </w:r>
      </w:del>
      <w:bookmarkEnd w:id="394"/>
      <w:ins w:id="396" w:author="Autor">
        <w:r w:rsidR="193FF814">
          <w:t>8</w:t>
        </w:r>
      </w:ins>
      <w:r w:rsidR="5CB60DF7">
        <w:t>00</w:t>
      </w:r>
      <w:r w:rsidR="00905098" w:rsidRPr="16A81D62">
        <w:rPr>
          <w:b/>
          <w:bCs/>
        </w:rPr>
        <w:t> 000</w:t>
      </w:r>
      <w:r w:rsidR="00905098">
        <w:t xml:space="preserve"> </w:t>
      </w:r>
      <w:r w:rsidRPr="16A81D62">
        <w:rPr>
          <w:b/>
          <w:bCs/>
        </w:rPr>
        <w:t xml:space="preserve">zł (słownie: </w:t>
      </w:r>
      <w:r w:rsidR="12BB28EC" w:rsidRPr="16A81D62">
        <w:rPr>
          <w:b/>
          <w:bCs/>
        </w:rPr>
        <w:t xml:space="preserve">pięć </w:t>
      </w:r>
      <w:r w:rsidR="00905098">
        <w:t xml:space="preserve"> milion</w:t>
      </w:r>
      <w:r w:rsidR="68759BD0">
        <w:t>ów</w:t>
      </w:r>
      <w:r w:rsidR="00905098">
        <w:t xml:space="preserve"> </w:t>
      </w:r>
      <w:del w:id="397" w:author="Autor">
        <w:r w:rsidDel="1921BF50">
          <w:delText>pięć</w:delText>
        </w:r>
      </w:del>
      <w:ins w:id="398" w:author="Autor">
        <w:r w:rsidR="2D570379">
          <w:t>osiem</w:t>
        </w:r>
      </w:ins>
      <w:r w:rsidR="1921BF50">
        <w:t>set</w:t>
      </w:r>
      <w:r w:rsidR="00905098">
        <w:t xml:space="preserve"> tysięcy</w:t>
      </w:r>
      <w:r w:rsidRPr="16A81D62">
        <w:rPr>
          <w:b/>
          <w:bCs/>
        </w:rPr>
        <w:t>)</w:t>
      </w:r>
      <w:r w:rsidR="00A738B3" w:rsidRPr="16A81D62">
        <w:rPr>
          <w:b/>
          <w:bCs/>
        </w:rPr>
        <w:t xml:space="preserve"> brutto</w:t>
      </w:r>
      <w:r w:rsidRPr="16A81D62">
        <w:rPr>
          <w:b/>
          <w:bCs/>
        </w:rPr>
        <w:t>.</w:t>
      </w:r>
    </w:p>
    <w:p w14:paraId="0C32A6C3" w14:textId="12D0DCD0" w:rsidR="00905098" w:rsidRPr="00511F20" w:rsidRDefault="11276046" w:rsidP="00524339">
      <w:pPr>
        <w:pStyle w:val="Akapitzlist"/>
        <w:numPr>
          <w:ilvl w:val="0"/>
          <w:numId w:val="22"/>
        </w:numPr>
        <w:ind w:left="284" w:hanging="284"/>
        <w:jc w:val="both"/>
      </w:pPr>
      <w:r w:rsidRPr="00511F20">
        <w:t xml:space="preserve">Budżet </w:t>
      </w:r>
      <w:r w:rsidR="3360AE3F" w:rsidRPr="00511F20">
        <w:t>Przedsięwzięcia</w:t>
      </w:r>
      <w:r w:rsidRPr="00511F20">
        <w:t xml:space="preserve"> z podziałem na </w:t>
      </w:r>
      <w:r w:rsidR="2EF0C423" w:rsidRPr="00511F20">
        <w:t xml:space="preserve">Etapy </w:t>
      </w:r>
      <w:r w:rsidRPr="00511F20">
        <w:t>określa</w:t>
      </w:r>
      <w:r w:rsidR="773ADBD9" w:rsidRPr="00511F20">
        <w:t>ją</w:t>
      </w:r>
      <w:r w:rsidR="34DFAC16" w:rsidRPr="00511F20">
        <w:t xml:space="preserve"> poniższ</w:t>
      </w:r>
      <w:r w:rsidR="00905098" w:rsidRPr="00511F20">
        <w:t>a</w:t>
      </w:r>
      <w:r w:rsidRPr="00511F20">
        <w:t xml:space="preserve"> tabel</w:t>
      </w:r>
      <w:r w:rsidR="00905098" w:rsidRPr="00511F20">
        <w:t>a</w:t>
      </w:r>
      <w:r w:rsidRPr="00511F20">
        <w:t>.</w:t>
      </w:r>
      <w:r w:rsidR="00905098" w:rsidRPr="00511F20">
        <w:t xml:space="preserve"> </w:t>
      </w:r>
    </w:p>
    <w:tbl>
      <w:tblPr>
        <w:tblW w:w="5105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3018"/>
        <w:gridCol w:w="1417"/>
        <w:gridCol w:w="1382"/>
        <w:gridCol w:w="1595"/>
        <w:gridCol w:w="1177"/>
      </w:tblGrid>
      <w:tr w:rsidR="00511F20" w:rsidRPr="00F436B3" w14:paraId="544AB394" w14:textId="77777777" w:rsidTr="16A81D62">
        <w:trPr>
          <w:cantSplit/>
          <w:trHeight w:val="1065"/>
          <w:tblHeader/>
          <w:jc w:val="center"/>
        </w:trPr>
        <w:tc>
          <w:tcPr>
            <w:tcW w:w="358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textDirection w:val="btLr"/>
            <w:vAlign w:val="center"/>
            <w:hideMark/>
          </w:tcPr>
          <w:p w14:paraId="0E3449AE" w14:textId="77777777" w:rsidR="00905098" w:rsidRPr="00F436B3" w:rsidRDefault="00905098" w:rsidP="00ED5107">
            <w:pPr>
              <w:spacing w:after="0" w:line="36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lastRenderedPageBreak/>
              <w:t>ETAP</w:t>
            </w:r>
          </w:p>
        </w:tc>
        <w:tc>
          <w:tcPr>
            <w:tcW w:w="163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6FB4C97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OPIS / KPI</w:t>
            </w:r>
          </w:p>
        </w:tc>
        <w:tc>
          <w:tcPr>
            <w:tcW w:w="76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1B5EF0E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CZAS</w:t>
            </w:r>
          </w:p>
        </w:tc>
        <w:tc>
          <w:tcPr>
            <w:tcW w:w="747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BA0E0BF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 xml:space="preserve">LICZBA WYKONAWCÓW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W ETAPIE</w:t>
            </w:r>
          </w:p>
        </w:tc>
        <w:tc>
          <w:tcPr>
            <w:tcW w:w="862" w:type="pct"/>
            <w:shd w:val="clear" w:color="auto" w:fill="DBDBDB" w:themeFill="accent3" w:themeFillTint="66"/>
          </w:tcPr>
          <w:p w14:paraId="15DAF88C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 xml:space="preserve">(w PLN brutto)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na jednego UCZESTNIKA</w:t>
            </w:r>
          </w:p>
        </w:tc>
        <w:tc>
          <w:tcPr>
            <w:tcW w:w="63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C7DE1C3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 ETAPU</w:t>
            </w:r>
          </w:p>
        </w:tc>
      </w:tr>
      <w:tr w:rsidR="00511F20" w:rsidRPr="00F436B3" w14:paraId="1401FCB6" w14:textId="77777777" w:rsidTr="16A81D62">
        <w:trPr>
          <w:cantSplit/>
          <w:trHeight w:val="648"/>
          <w:tblHeader/>
          <w:jc w:val="center"/>
        </w:trPr>
        <w:tc>
          <w:tcPr>
            <w:tcW w:w="358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0D82861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F91F57F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Wykonawców prac badawczo-rozwojowych w celu opracowania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Prototypu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do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retencjonowania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i oczyszczania wody deszczowej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D83BDF5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14  miesięcy</w:t>
            </w:r>
          </w:p>
          <w:p w14:paraId="721B6260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kwartał 2021 -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IV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kwartał 2022</w:t>
            </w:r>
          </w:p>
        </w:tc>
        <w:tc>
          <w:tcPr>
            <w:tcW w:w="747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F99FF2D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highlight w:val="yellow"/>
                <w:lang w:eastAsia="pl-PL"/>
              </w:rPr>
            </w:pPr>
            <w:r w:rsidRPr="00EA72D8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pct"/>
            <w:vMerge w:val="restart"/>
            <w:shd w:val="clear" w:color="auto" w:fill="auto"/>
            <w:vAlign w:val="center"/>
          </w:tcPr>
          <w:p w14:paraId="71DF3663" w14:textId="77777777" w:rsidR="00905098" w:rsidRPr="00EA72D8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1 200 000 zł brutto</w:t>
            </w:r>
          </w:p>
        </w:tc>
        <w:tc>
          <w:tcPr>
            <w:tcW w:w="63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B367A64" w14:textId="77777777" w:rsidR="00905098" w:rsidRPr="00EA72D8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3 600 000 zł</w:t>
            </w:r>
            <w:r w:rsidRPr="00EA72D8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511F20" w:rsidRPr="00F436B3" w14:paraId="2B518082" w14:textId="77777777" w:rsidTr="16A81D62">
        <w:trPr>
          <w:trHeight w:val="341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B48964E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ABAED0E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Testy Prototypów 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024E6D7" w14:textId="77777777" w:rsidR="00905098" w:rsidRPr="00B426F7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2 miesiące </w:t>
            </w:r>
          </w:p>
          <w:p w14:paraId="72B874C8" w14:textId="77777777" w:rsidR="00905098" w:rsidRPr="00B426F7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2022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9652314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2" w:type="pct"/>
            <w:vMerge/>
            <w:vAlign w:val="center"/>
          </w:tcPr>
          <w:p w14:paraId="27FF8B03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184B647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511F20" w:rsidRPr="00F436B3" w14:paraId="1CAA7CC5" w14:textId="77777777" w:rsidTr="16A81D62">
        <w:trPr>
          <w:trHeight w:val="373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0BBD656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1A9CA5" w14:textId="77777777" w:rsidR="00905098" w:rsidRPr="00EA72D8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4F86C71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6964E05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DFEAF9C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2" w:type="pct"/>
            <w:vMerge/>
            <w:vAlign w:val="center"/>
          </w:tcPr>
          <w:p w14:paraId="0EA3DD40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6B911B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511F20" w:rsidRPr="00F436B3" w14:paraId="2CCCF1DC" w14:textId="77777777" w:rsidTr="16A81D62">
        <w:trPr>
          <w:trHeight w:val="194"/>
          <w:tblHeader/>
          <w:jc w:val="center"/>
        </w:trPr>
        <w:tc>
          <w:tcPr>
            <w:tcW w:w="358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38161BD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58F7723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Wykonawcę prac badawczo-rozwojowych oraz budowa Demonstratora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Systemu dla Budynku Jednorodzinnego oraz Demonstratora dla Budynku Szkoły 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BDA4DA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7 miesięcy</w:t>
            </w:r>
          </w:p>
          <w:p w14:paraId="50E12A79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 kwartał 2023 –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III kwartał 2023</w:t>
            </w:r>
          </w:p>
        </w:tc>
        <w:tc>
          <w:tcPr>
            <w:tcW w:w="747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9275000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  <w:r w:rsidRPr="00C842ED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2" w:type="pct"/>
            <w:vMerge w:val="restart"/>
            <w:vAlign w:val="center"/>
          </w:tcPr>
          <w:p w14:paraId="24350D5B" w14:textId="38E43F93" w:rsidR="00905098" w:rsidRPr="00BE5A52" w:rsidRDefault="00905098" w:rsidP="7CF153FB">
            <w:pPr>
              <w:spacing w:after="0" w:line="360" w:lineRule="auto"/>
              <w:jc w:val="center"/>
              <w:rPr>
                <w:rFonts w:eastAsia="Times New Roman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del w:id="399" w:author="Autor">
              <w:r w:rsidRPr="16A81D62" w:rsidDel="14C36F39">
                <w:rPr>
                  <w:rFonts w:eastAsia="Times New Roman"/>
                  <w:color w:val="000000" w:themeColor="text1"/>
                  <w:sz w:val="18"/>
                  <w:szCs w:val="18"/>
                  <w:lang w:eastAsia="pl-PL"/>
                </w:rPr>
                <w:delText>950</w:delText>
              </w:r>
              <w:r w:rsidRPr="16A81D62" w:rsidDel="00905098">
                <w:rPr>
                  <w:rFonts w:eastAsia="Times New Roman"/>
                  <w:color w:val="000000" w:themeColor="text1"/>
                  <w:sz w:val="18"/>
                  <w:szCs w:val="18"/>
                  <w:lang w:eastAsia="pl-PL"/>
                </w:rPr>
                <w:delText> </w:delText>
              </w:r>
            </w:del>
            <w:ins w:id="400" w:author="Autor">
              <w:r w:rsidR="757BA57F" w:rsidRPr="7CF153FB">
                <w:rPr>
                  <w:rFonts w:eastAsia="Times New Roman"/>
                  <w:color w:val="000000" w:themeColor="dark1"/>
                  <w:kern w:val="24"/>
                  <w:sz w:val="18"/>
                  <w:szCs w:val="18"/>
                  <w:lang w:eastAsia="pl-PL"/>
                </w:rPr>
                <w:t xml:space="preserve">1 100 </w:t>
              </w:r>
            </w:ins>
            <w:r w:rsidRPr="7CF153FB">
              <w:rPr>
                <w:rFonts w:eastAsia="Times New Roman"/>
                <w:color w:val="000000" w:themeColor="dark1"/>
                <w:kern w:val="24"/>
                <w:sz w:val="18"/>
                <w:szCs w:val="18"/>
                <w:lang w:eastAsia="pl-PL"/>
              </w:rPr>
              <w:t>000 zł brutto</w:t>
            </w:r>
          </w:p>
        </w:tc>
        <w:tc>
          <w:tcPr>
            <w:tcW w:w="63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24E317B" w14:textId="6004A49E" w:rsidR="00905098" w:rsidRPr="00BE5A52" w:rsidRDefault="00905098" w:rsidP="1A9B2A5E">
            <w:pPr>
              <w:spacing w:after="0" w:line="360" w:lineRule="auto"/>
              <w:jc w:val="center"/>
              <w:rPr>
                <w:rFonts w:eastAsia="Times New Roman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  <w:del w:id="401" w:author="Autor">
              <w:r w:rsidRPr="16A81D62" w:rsidDel="00905098">
                <w:rPr>
                  <w:rFonts w:eastAsia="Times New Roman"/>
                  <w:color w:val="000000" w:themeColor="text1"/>
                  <w:sz w:val="18"/>
                  <w:szCs w:val="18"/>
                  <w:lang w:eastAsia="pl-PL"/>
                </w:rPr>
                <w:delText xml:space="preserve">1 </w:delText>
              </w:r>
              <w:r w:rsidRPr="16A81D62" w:rsidDel="6CA83906">
                <w:rPr>
                  <w:rFonts w:eastAsia="Times New Roman"/>
                  <w:color w:val="000000" w:themeColor="text1"/>
                  <w:sz w:val="18"/>
                  <w:szCs w:val="18"/>
                  <w:lang w:eastAsia="pl-PL"/>
                </w:rPr>
                <w:delText>9</w:delText>
              </w:r>
            </w:del>
            <w:ins w:id="402" w:author="Autor">
              <w:r w:rsidR="6F0BE0A4" w:rsidRPr="1A9B2A5E">
                <w:rPr>
                  <w:rFonts w:eastAsia="Times New Roman"/>
                  <w:color w:val="000000"/>
                  <w:kern w:val="24"/>
                  <w:sz w:val="18"/>
                  <w:szCs w:val="18"/>
                  <w:lang w:eastAsia="pl-PL"/>
                </w:rPr>
                <w:t>2 2</w:t>
              </w:r>
            </w:ins>
            <w:r w:rsidR="6CA83906" w:rsidRPr="1A9B2A5E">
              <w:rPr>
                <w:rFonts w:eastAsia="Times New Roman"/>
                <w:color w:val="000000"/>
                <w:kern w:val="24"/>
                <w:sz w:val="18"/>
                <w:szCs w:val="18"/>
                <w:lang w:eastAsia="pl-PL"/>
              </w:rPr>
              <w:t>00</w:t>
            </w:r>
            <w:r w:rsidRPr="1A9B2A5E">
              <w:rPr>
                <w:rFonts w:eastAsia="Times New Roman"/>
                <w:color w:val="000000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</w:tr>
      <w:tr w:rsidR="00511F20" w:rsidRPr="00F436B3" w14:paraId="0E0BF5CE" w14:textId="77777777" w:rsidTr="16A81D62">
        <w:trPr>
          <w:trHeight w:val="193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D6744E9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DCB7D22" w14:textId="77777777" w:rsidR="00905098" w:rsidRPr="00C842ED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Demonstratorów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28C36B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2 miesiące</w:t>
            </w: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681B5774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 kwartał 2023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BF6E297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62" w:type="pct"/>
            <w:vMerge/>
            <w:vAlign w:val="center"/>
          </w:tcPr>
          <w:p w14:paraId="495FB8CF" w14:textId="77777777" w:rsidR="00905098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841C413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</w:pPr>
          </w:p>
        </w:tc>
      </w:tr>
      <w:tr w:rsidR="00511F20" w:rsidRPr="00F436B3" w14:paraId="3A022518" w14:textId="77777777" w:rsidTr="16A81D62">
        <w:trPr>
          <w:trHeight w:val="514"/>
          <w:tblHeader/>
          <w:jc w:val="center"/>
        </w:trPr>
        <w:tc>
          <w:tcPr>
            <w:tcW w:w="358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BE19EB3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9922214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II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6322638" w14:textId="77777777" w:rsidR="00905098" w:rsidRPr="00C842ED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1CF0FABA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2023</w:t>
            </w:r>
          </w:p>
        </w:tc>
        <w:tc>
          <w:tcPr>
            <w:tcW w:w="747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3CF76E1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62" w:type="pct"/>
            <w:vMerge/>
            <w:vAlign w:val="center"/>
          </w:tcPr>
          <w:p w14:paraId="29107041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vMerge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6AF3145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Calibri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511F20" w:rsidRPr="00F436B3" w14:paraId="31E60F45" w14:textId="77777777" w:rsidTr="16A81D62">
        <w:trPr>
          <w:trHeight w:val="470"/>
          <w:tblHeader/>
          <w:jc w:val="center"/>
        </w:trPr>
        <w:tc>
          <w:tcPr>
            <w:tcW w:w="358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F55DB76" w14:textId="77777777" w:rsidR="00905098" w:rsidRPr="00F436B3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63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BD14497" w14:textId="77777777" w:rsidR="00905098" w:rsidRPr="00BE5A52" w:rsidRDefault="00905098" w:rsidP="00ED5107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76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6411F1C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B534F3C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62" w:type="pct"/>
            <w:vAlign w:val="center"/>
          </w:tcPr>
          <w:p w14:paraId="5613975F" w14:textId="77777777" w:rsidR="00905098" w:rsidRPr="00BE5A52" w:rsidRDefault="00905098" w:rsidP="00ED5107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63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8A30AE7" w14:textId="4D0F8BFF" w:rsidR="00905098" w:rsidRPr="00C842ED" w:rsidRDefault="7623EBBE" w:rsidP="1A9B2A5E">
            <w:pPr>
              <w:spacing w:after="0" w:line="360" w:lineRule="auto"/>
              <w:jc w:val="center"/>
              <w:rPr>
                <w:rFonts w:eastAsia="Calibri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1A9B2A5E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  <w:t xml:space="preserve">5 </w:t>
            </w:r>
            <w:del w:id="403" w:author="Autor">
              <w:r w:rsidR="00905098" w:rsidRPr="16A81D62" w:rsidDel="7623EBBE">
                <w:rPr>
                  <w:rFonts w:eastAsia="Times New Roman"/>
                  <w:b/>
                  <w:bCs/>
                  <w:color w:val="000000" w:themeColor="text1"/>
                  <w:sz w:val="18"/>
                  <w:szCs w:val="18"/>
                  <w:lang w:eastAsia="pl-PL"/>
                </w:rPr>
                <w:delText>5</w:delText>
              </w:r>
            </w:del>
            <w:ins w:id="404" w:author="Autor">
              <w:r w:rsidR="5406DCC7" w:rsidRPr="1A9B2A5E">
                <w:rPr>
                  <w:rFonts w:eastAsia="Times New Roman"/>
                  <w:b/>
                  <w:bCs/>
                  <w:color w:val="000000" w:themeColor="dark1"/>
                  <w:kern w:val="24"/>
                  <w:sz w:val="18"/>
                  <w:szCs w:val="18"/>
                  <w:lang w:eastAsia="pl-PL"/>
                </w:rPr>
                <w:t>8</w:t>
              </w:r>
            </w:ins>
            <w:r w:rsidRPr="1A9B2A5E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  <w:t>00</w:t>
            </w:r>
            <w:r w:rsidR="00905098" w:rsidRPr="1A9B2A5E">
              <w:rPr>
                <w:rFonts w:eastAsia="Times New Roman"/>
                <w:b/>
                <w:bCs/>
                <w:color w:val="000000" w:themeColor="dark1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</w:tr>
    </w:tbl>
    <w:p w14:paraId="17A5E526" w14:textId="602B0A43" w:rsidR="79370A0B" w:rsidRPr="00905098" w:rsidRDefault="79370A0B" w:rsidP="00905098">
      <w:pPr>
        <w:pStyle w:val="Akapitzlist"/>
        <w:ind w:left="284"/>
        <w:jc w:val="both"/>
        <w:rPr>
          <w:highlight w:val="yellow"/>
        </w:rPr>
      </w:pPr>
    </w:p>
    <w:p w14:paraId="431D5D70" w14:textId="3CA49505" w:rsidR="00AC5A31" w:rsidRPr="001D5112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rPr>
          <w:b/>
          <w:bCs/>
        </w:rPr>
        <w:t xml:space="preserve">Maksymalny poziom </w:t>
      </w:r>
      <w:r w:rsidR="6D1B8FB6" w:rsidRPr="001D5112">
        <w:rPr>
          <w:b/>
          <w:bCs/>
        </w:rPr>
        <w:t xml:space="preserve">wynagrodzenia </w:t>
      </w:r>
      <w:r w:rsidRPr="001D5112">
        <w:rPr>
          <w:b/>
          <w:bCs/>
        </w:rPr>
        <w:t xml:space="preserve">jednego </w:t>
      </w:r>
      <w:r w:rsidR="2CD25B0D" w:rsidRPr="001D5112">
        <w:rPr>
          <w:b/>
          <w:bCs/>
        </w:rPr>
        <w:t>Uczestnika Przedsięwzięcia</w:t>
      </w:r>
      <w:r w:rsidRPr="001D5112">
        <w:rPr>
          <w:b/>
          <w:bCs/>
        </w:rPr>
        <w:t xml:space="preserve"> </w:t>
      </w:r>
      <w:r w:rsidR="6D1B8FB6" w:rsidRPr="001D5112">
        <w:rPr>
          <w:b/>
          <w:bCs/>
        </w:rPr>
        <w:t xml:space="preserve">w ramach </w:t>
      </w:r>
      <w:r w:rsidRPr="001D5112">
        <w:rPr>
          <w:b/>
          <w:bCs/>
        </w:rPr>
        <w:t>Umowy</w:t>
      </w:r>
      <w:r w:rsidR="586B1CBD" w:rsidRPr="001D5112">
        <w:rPr>
          <w:b/>
          <w:bCs/>
        </w:rPr>
        <w:t xml:space="preserve"> </w:t>
      </w:r>
      <w:r w:rsidR="586B1CBD" w:rsidRPr="001D5112">
        <w:t>(jego</w:t>
      </w:r>
      <w:r w:rsidR="586B1CBD" w:rsidRPr="001D5112">
        <w:rPr>
          <w:b/>
          <w:bCs/>
        </w:rPr>
        <w:t xml:space="preserve"> </w:t>
      </w:r>
      <w:r w:rsidR="586B1CBD" w:rsidRPr="001D5112">
        <w:t>wynagrodzenia)</w:t>
      </w:r>
      <w:r w:rsidR="5A72BAD9" w:rsidRPr="001D5112">
        <w:t xml:space="preserve"> </w:t>
      </w:r>
      <w:r w:rsidR="008B3EA1">
        <w:t>obejmuje</w:t>
      </w:r>
      <w:r w:rsidR="00FB1444">
        <w:t xml:space="preserve"> jej realizację </w:t>
      </w:r>
      <w:r w:rsidR="008B3EA1">
        <w:t xml:space="preserve">w zakresie stworzenia Systemu </w:t>
      </w:r>
      <w:r w:rsidR="00FB1444">
        <w:t>dla obu Działań</w:t>
      </w:r>
      <w:r w:rsidRPr="001D5112">
        <w:t xml:space="preserve">, </w:t>
      </w:r>
      <w:r w:rsidR="5A72BAD9" w:rsidRPr="001D5112">
        <w:t xml:space="preserve">obejmujący świadczenia </w:t>
      </w:r>
      <w:r w:rsidR="00C974AF">
        <w:t xml:space="preserve">Wykonawcy </w:t>
      </w:r>
      <w:r w:rsidRPr="001D5112">
        <w:t xml:space="preserve">w ramach </w:t>
      </w:r>
      <w:r w:rsidR="5A72BAD9" w:rsidRPr="001D5112">
        <w:t xml:space="preserve">Umowy z rozbiciem na wynagrodzenie za wykonanie </w:t>
      </w:r>
      <w:r w:rsidR="2B64C258" w:rsidRPr="001D5112">
        <w:t xml:space="preserve">każdego z Etapów: </w:t>
      </w:r>
      <w:r w:rsidR="0F5F8603" w:rsidRPr="001D5112">
        <w:t>Etap</w:t>
      </w:r>
      <w:r w:rsidR="5A72BAD9" w:rsidRPr="001D5112">
        <w:t>u</w:t>
      </w:r>
      <w:r w:rsidR="0F5F8603" w:rsidRPr="001D5112">
        <w:t xml:space="preserve"> I</w:t>
      </w:r>
      <w:r w:rsidR="7B7C72EB" w:rsidRPr="001D5112">
        <w:t xml:space="preserve"> i</w:t>
      </w:r>
      <w:r w:rsidR="0F5F8603" w:rsidRPr="001D5112">
        <w:t xml:space="preserve"> </w:t>
      </w:r>
      <w:r w:rsidR="5A72BAD9" w:rsidRPr="001D5112">
        <w:t xml:space="preserve">Etapu </w:t>
      </w:r>
      <w:r w:rsidR="0F5F8603" w:rsidRPr="001D5112">
        <w:t>II</w:t>
      </w:r>
      <w:r w:rsidR="0D7B53E3" w:rsidRPr="001D5112">
        <w:t xml:space="preserve"> </w:t>
      </w:r>
      <w:r w:rsidRPr="001D5112">
        <w:t>nie może przekroczyć kwot wynikających z</w:t>
      </w:r>
      <w:r w:rsidR="0F5F8603" w:rsidRPr="001D5112">
        <w:t> </w:t>
      </w:r>
      <w:r w:rsidRPr="001D5112">
        <w:t xml:space="preserve">określonych w Regulaminie maksymalnych kwot </w:t>
      </w:r>
      <w:r w:rsidR="6BE7EBCB" w:rsidRPr="001D5112">
        <w:t xml:space="preserve">brutto </w:t>
      </w:r>
      <w:r w:rsidR="5A72BAD9" w:rsidRPr="001D5112">
        <w:t xml:space="preserve">przypadających na dany Etap </w:t>
      </w:r>
      <w:r w:rsidR="6FBA7C6A" w:rsidRPr="001D5112">
        <w:t>na jednego Uczestnika Przedsięwzięcia</w:t>
      </w:r>
      <w:r w:rsidR="5A72BAD9" w:rsidRPr="001D5112">
        <w:t>.</w:t>
      </w:r>
    </w:p>
    <w:p w14:paraId="29B58A50" w14:textId="10F5B3FD" w:rsidR="00C53D06" w:rsidRPr="001D5112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rPr>
          <w:b/>
          <w:bCs/>
        </w:rPr>
        <w:t xml:space="preserve">Szczegółowy sposób </w:t>
      </w:r>
      <w:r w:rsidR="6D1B8FB6" w:rsidRPr="001D5112">
        <w:rPr>
          <w:b/>
          <w:bCs/>
        </w:rPr>
        <w:t>zapłaty wynagrodzenia</w:t>
      </w:r>
      <w:r w:rsidRPr="001D5112">
        <w:rPr>
          <w:b/>
          <w:bCs/>
        </w:rPr>
        <w:t>, w tym warunki i form</w:t>
      </w:r>
      <w:r w:rsidR="6D1B8FB6" w:rsidRPr="001D5112">
        <w:rPr>
          <w:b/>
          <w:bCs/>
        </w:rPr>
        <w:t>a</w:t>
      </w:r>
      <w:r w:rsidRPr="001D5112">
        <w:rPr>
          <w:b/>
          <w:bCs/>
        </w:rPr>
        <w:t xml:space="preserve"> przekazywanego przez NCBR </w:t>
      </w:r>
      <w:r w:rsidR="6D1B8FB6" w:rsidRPr="001D5112">
        <w:rPr>
          <w:b/>
          <w:bCs/>
        </w:rPr>
        <w:t>wynagrodzenia,</w:t>
      </w:r>
      <w:r w:rsidRPr="001D5112">
        <w:rPr>
          <w:b/>
          <w:bCs/>
        </w:rPr>
        <w:t xml:space="preserve"> określone </w:t>
      </w:r>
      <w:r w:rsidR="44EAE970" w:rsidRPr="001D5112">
        <w:rPr>
          <w:b/>
          <w:bCs/>
        </w:rPr>
        <w:t xml:space="preserve">zostały </w:t>
      </w:r>
      <w:r w:rsidRPr="001D5112">
        <w:rPr>
          <w:b/>
          <w:bCs/>
        </w:rPr>
        <w:t>w Umowie</w:t>
      </w:r>
      <w:r w:rsidRPr="001D5112">
        <w:t>.</w:t>
      </w:r>
      <w:r w:rsidR="520164E4" w:rsidRPr="001D5112">
        <w:t xml:space="preserve"> </w:t>
      </w:r>
    </w:p>
    <w:p w14:paraId="6AFA450D" w14:textId="308CAA58" w:rsidR="00D54FAD" w:rsidRPr="001D5112" w:rsidRDefault="2CD25B0D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t>Uczestnik Przedsięwzięcia</w:t>
      </w:r>
      <w:r w:rsidR="11276046" w:rsidRPr="001D5112">
        <w:t xml:space="preserve"> może rozpocząć realizację Umowy oraz poszczególnych </w:t>
      </w:r>
      <w:r w:rsidR="5253F017" w:rsidRPr="001D5112">
        <w:t>Etapów</w:t>
      </w:r>
      <w:r w:rsidR="11276046" w:rsidRPr="001D5112">
        <w:t xml:space="preserve"> wyłącznie na zasadach określonych w Umowie.</w:t>
      </w:r>
    </w:p>
    <w:p w14:paraId="3C8D7A19" w14:textId="1CA5E02F" w:rsidR="001A0617" w:rsidRPr="001D5112" w:rsidRDefault="0D7B53E3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t>Jeśli NCBR przed publikacją Listy Rankingowej ustal</w:t>
      </w:r>
      <w:r w:rsidR="60D37E5C" w:rsidRPr="001D5112">
        <w:t>i</w:t>
      </w:r>
      <w:r w:rsidRPr="001D5112"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72206A03" w:rsidR="00B276FC" w:rsidRPr="001D5112" w:rsidRDefault="400CE31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D5112">
        <w:t>W</w:t>
      </w:r>
      <w:r w:rsidR="1978ECD9" w:rsidRPr="001D5112">
        <w:t xml:space="preserve"> trakcie realizacji </w:t>
      </w:r>
      <w:r w:rsidR="236B0D42" w:rsidRPr="001D5112">
        <w:t>U</w:t>
      </w:r>
      <w:r w:rsidR="1978ECD9" w:rsidRPr="001D5112">
        <w:t xml:space="preserve">mów z Uczestnikami Przedsięwzięcia, w razie dysponowania </w:t>
      </w:r>
      <w:r w:rsidR="7C5BCCBA" w:rsidRPr="001D5112">
        <w:t xml:space="preserve">środkami </w:t>
      </w:r>
      <w:r w:rsidR="1978ECD9" w:rsidRPr="001D5112">
        <w:t xml:space="preserve">dodatkowymi </w:t>
      </w:r>
      <w:r w:rsidR="04AAA026" w:rsidRPr="001D5112">
        <w:t xml:space="preserve">lub pozostałymi wskutek różnicy między </w:t>
      </w:r>
      <w:r w:rsidR="2AF09748" w:rsidRPr="001D5112">
        <w:t xml:space="preserve">Alokacją i </w:t>
      </w:r>
      <w:r w:rsidR="72F06896" w:rsidRPr="001D5112">
        <w:t xml:space="preserve">wynagrodzeniem całkowitym określonym </w:t>
      </w:r>
      <w:r w:rsidR="04AAA026" w:rsidRPr="001D5112">
        <w:t>Wnioskami</w:t>
      </w:r>
      <w:r w:rsidR="78309CF9" w:rsidRPr="001D5112">
        <w:t>,</w:t>
      </w:r>
      <w:r w:rsidR="04AAA026" w:rsidRPr="001D5112">
        <w:t xml:space="preserve"> </w:t>
      </w:r>
      <w:r w:rsidRPr="001D5112">
        <w:t>i wedle swojego uznania</w:t>
      </w:r>
      <w:r w:rsidR="1978ECD9" w:rsidRPr="001D5112">
        <w:t xml:space="preserve">, </w:t>
      </w:r>
      <w:r w:rsidRPr="001D5112">
        <w:t xml:space="preserve">NCBR </w:t>
      </w:r>
      <w:r w:rsidR="1978ECD9" w:rsidRPr="001D5112">
        <w:t>może jednostronnie zwiększyć</w:t>
      </w:r>
      <w:r w:rsidR="11276046" w:rsidRPr="001D5112">
        <w:t xml:space="preserve"> </w:t>
      </w:r>
      <w:r w:rsidR="1978ECD9" w:rsidRPr="001D5112">
        <w:t xml:space="preserve">budżet </w:t>
      </w:r>
      <w:r w:rsidR="2CA9968E" w:rsidRPr="001D5112">
        <w:t xml:space="preserve">ogólny </w:t>
      </w:r>
      <w:r w:rsidR="1978ECD9" w:rsidRPr="001D5112">
        <w:t>Przedsięwzięcia z takim skutkiem, że zwiększeniu ulegnie liczba Uczestników Przedsięwzięcia dopuszczanych do</w:t>
      </w:r>
      <w:r w:rsidR="7B7C72EB" w:rsidRPr="001D5112">
        <w:t xml:space="preserve"> </w:t>
      </w:r>
      <w:r w:rsidR="1978ECD9" w:rsidRPr="001D5112">
        <w:t>określonych przez NCBR Etapów. W takim wypadku NCBR informuje</w:t>
      </w:r>
      <w:r w:rsidR="4C08FCCB" w:rsidRPr="001D5112">
        <w:t xml:space="preserve"> </w:t>
      </w:r>
      <w:r w:rsidR="1978ECD9" w:rsidRPr="001D5112">
        <w:t xml:space="preserve">Uczestników Przedsięwzięcia o takiej okoliczności i jej wpływie na </w:t>
      </w:r>
      <w:r w:rsidR="2CA9968E" w:rsidRPr="001D5112">
        <w:t>liczbę Uczestników Przedsięwzięcia dopuszczanych w ramach Selekcji Etapu I lub Selekcji Etapu II do kolejnego Etapu</w:t>
      </w:r>
      <w:r w:rsidR="4C08FCCB" w:rsidRPr="001D5112">
        <w:t xml:space="preserve"> niezwłocznie, lecz nie później niż przed ogłoszeniem Listy Rankingowej w ramach Selekcji danego Etapu</w:t>
      </w:r>
      <w:r w:rsidRPr="001D5112">
        <w:t xml:space="preserve"> objętej zwiększeniem liczby Uczestników Przedsięwzięcia, zgodni</w:t>
      </w:r>
      <w:r w:rsidR="67F1C2F0" w:rsidRPr="001D5112">
        <w:t>e</w:t>
      </w:r>
      <w:r w:rsidRPr="001D5112">
        <w:t xml:space="preserve"> z niniejszym ustępem</w:t>
      </w:r>
      <w:r w:rsidR="1978ECD9" w:rsidRPr="001D5112">
        <w:t>.</w:t>
      </w:r>
      <w:r w:rsidR="2CA9968E" w:rsidRPr="001D5112">
        <w:t xml:space="preserve"> Zmiana budżetu </w:t>
      </w:r>
      <w:r w:rsidR="3DD88C7B" w:rsidRPr="001D5112">
        <w:lastRenderedPageBreak/>
        <w:t xml:space="preserve">ogólnego Przedsięwzięcia </w:t>
      </w:r>
      <w:r w:rsidR="5A5F61FE" w:rsidRPr="001D5112">
        <w:t>i zwiększenie liczby Uczestników Przedsięwzięcia dopuszczanych do kolejnego Etapu</w:t>
      </w:r>
      <w:r w:rsidR="7B7C72EB" w:rsidRPr="001D5112">
        <w:t xml:space="preserve"> </w:t>
      </w:r>
      <w:r w:rsidR="2CA9968E" w:rsidRPr="001D5112">
        <w:t>zgodnie z tym ustępem nie wymaga zmian</w:t>
      </w:r>
      <w:r w:rsidR="38A8E6F3" w:rsidRPr="001D5112">
        <w:t>y</w:t>
      </w:r>
      <w:r w:rsidR="2CA9968E" w:rsidRPr="001D5112">
        <w:t xml:space="preserve"> </w:t>
      </w:r>
      <w:r w:rsidR="231B56E6" w:rsidRPr="001D5112">
        <w:t>U</w:t>
      </w:r>
      <w:r w:rsidR="2CA9968E" w:rsidRPr="001D5112">
        <w:t>mów z Uczestnikami Przedsięwzięcia.</w:t>
      </w:r>
    </w:p>
    <w:p w14:paraId="3D1AC7A8" w14:textId="1C279127" w:rsidR="00C53D06" w:rsidRPr="001D5112" w:rsidRDefault="008C0349" w:rsidP="00742F06">
      <w:pPr>
        <w:pStyle w:val="Nagwek1"/>
      </w:pPr>
      <w:bookmarkStart w:id="405" w:name="_Toc496261317"/>
      <w:bookmarkStart w:id="406" w:name="_Toc503863025"/>
      <w:bookmarkStart w:id="407" w:name="_Toc53762112"/>
      <w:bookmarkStart w:id="408" w:name="_Toc69201444"/>
      <w:bookmarkStart w:id="409" w:name="_Toc70262469"/>
      <w:bookmarkStart w:id="410" w:name="_Toc72275048"/>
      <w:bookmarkStart w:id="411" w:name="_Toc70488240"/>
      <w:bookmarkEnd w:id="393"/>
      <w:r w:rsidRPr="001D5112">
        <w:t xml:space="preserve">Postanowienia Umowy z </w:t>
      </w:r>
      <w:bookmarkEnd w:id="405"/>
      <w:bookmarkEnd w:id="406"/>
      <w:r w:rsidR="00D15DB4" w:rsidRPr="001D5112">
        <w:t>Uczestnikami Przedsięwzięcia</w:t>
      </w:r>
      <w:bookmarkEnd w:id="407"/>
      <w:bookmarkEnd w:id="408"/>
      <w:bookmarkEnd w:id="409"/>
      <w:bookmarkEnd w:id="410"/>
      <w:bookmarkEnd w:id="411"/>
    </w:p>
    <w:p w14:paraId="476A3C97" w14:textId="07F6F441" w:rsidR="0040046F" w:rsidRPr="001D5112" w:rsidRDefault="008C0349" w:rsidP="00C53D06">
      <w:pPr>
        <w:spacing w:after="120" w:line="276" w:lineRule="auto"/>
        <w:jc w:val="both"/>
        <w:rPr>
          <w:rFonts w:cstheme="majorHAnsi"/>
        </w:rPr>
      </w:pPr>
      <w:r w:rsidRPr="001D5112">
        <w:rPr>
          <w:rFonts w:cstheme="majorHAnsi"/>
        </w:rPr>
        <w:t xml:space="preserve">Wzór Umowy stanowi Załącznik nr </w:t>
      </w:r>
      <w:r w:rsidR="006B296C" w:rsidRPr="001D5112">
        <w:rPr>
          <w:rFonts w:cstheme="majorHAnsi"/>
        </w:rPr>
        <w:t>8</w:t>
      </w:r>
      <w:r w:rsidRPr="001D5112">
        <w:rPr>
          <w:rFonts w:cstheme="majorHAnsi"/>
        </w:rPr>
        <w:t xml:space="preserve"> do Regulaminu. Umowa określa zasady działania NCBR i </w:t>
      </w:r>
      <w:r w:rsidR="00D15DB4" w:rsidRPr="001D5112">
        <w:rPr>
          <w:rFonts w:cstheme="majorHAnsi"/>
        </w:rPr>
        <w:t>Uczestników Przedsięwzięcia</w:t>
      </w:r>
      <w:r w:rsidRPr="001D5112">
        <w:rPr>
          <w:rFonts w:cstheme="majorHAnsi"/>
        </w:rPr>
        <w:t xml:space="preserve"> nieokreślone w Regulaminie.</w:t>
      </w:r>
    </w:p>
    <w:p w14:paraId="467954E4" w14:textId="77777777" w:rsidR="00AA1C84" w:rsidRPr="001D5112" w:rsidRDefault="008C0349" w:rsidP="00742F06">
      <w:pPr>
        <w:pStyle w:val="Nagwek1"/>
      </w:pPr>
      <w:bookmarkStart w:id="412" w:name="_Toc495414853"/>
      <w:bookmarkStart w:id="413" w:name="_Toc495487042"/>
      <w:bookmarkStart w:id="414" w:name="_Toc495414865"/>
      <w:bookmarkStart w:id="415" w:name="_Toc494180702"/>
      <w:bookmarkStart w:id="416" w:name="_Toc496261340"/>
      <w:bookmarkStart w:id="417" w:name="_Toc503863048"/>
      <w:bookmarkStart w:id="418" w:name="_Ref509201509"/>
      <w:bookmarkStart w:id="419" w:name="_Toc53762113"/>
      <w:bookmarkStart w:id="420" w:name="_Toc69201445"/>
      <w:bookmarkStart w:id="421" w:name="_Toc70262470"/>
      <w:bookmarkStart w:id="422" w:name="_Toc72275049"/>
      <w:bookmarkStart w:id="423" w:name="_Toc70488241"/>
      <w:bookmarkEnd w:id="412"/>
      <w:bookmarkEnd w:id="413"/>
      <w:bookmarkEnd w:id="414"/>
      <w:r w:rsidRPr="001D5112">
        <w:t xml:space="preserve">Przesłanki </w:t>
      </w:r>
      <w:r w:rsidR="000E3DB1" w:rsidRPr="001D5112">
        <w:t xml:space="preserve">przedłużenia i </w:t>
      </w:r>
      <w:r w:rsidRPr="001D5112">
        <w:t xml:space="preserve">zakończenia </w:t>
      </w:r>
      <w:bookmarkEnd w:id="415"/>
      <w:bookmarkEnd w:id="416"/>
      <w:r w:rsidRPr="001D5112">
        <w:t>Postępowania</w:t>
      </w:r>
      <w:bookmarkEnd w:id="417"/>
      <w:bookmarkEnd w:id="418"/>
      <w:bookmarkEnd w:id="419"/>
      <w:bookmarkEnd w:id="420"/>
      <w:bookmarkEnd w:id="421"/>
      <w:bookmarkEnd w:id="422"/>
      <w:bookmarkEnd w:id="423"/>
    </w:p>
    <w:p w14:paraId="37BA76C3" w14:textId="6C8686F1" w:rsidR="00EC088F" w:rsidRPr="001D5112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Postępowanie może być </w:t>
      </w:r>
      <w:r w:rsidR="00747FC4" w:rsidRPr="001D5112">
        <w:rPr>
          <w:rFonts w:cstheme="majorBidi"/>
        </w:rPr>
        <w:t xml:space="preserve">przedłużone </w:t>
      </w:r>
      <w:r w:rsidRPr="001D5112">
        <w:rPr>
          <w:rFonts w:cstheme="majorBidi"/>
        </w:rPr>
        <w:t xml:space="preserve">przez </w:t>
      </w:r>
      <w:r w:rsidR="00D65462" w:rsidRPr="001D5112">
        <w:rPr>
          <w:rFonts w:cstheme="majorBidi"/>
        </w:rPr>
        <w:t>NCBR</w:t>
      </w:r>
      <w:r w:rsidRPr="001D5112">
        <w:rPr>
          <w:rFonts w:cstheme="majorBidi"/>
        </w:rPr>
        <w:t xml:space="preserve"> </w:t>
      </w:r>
      <w:r w:rsidR="00D65462" w:rsidRPr="001D5112">
        <w:rPr>
          <w:rFonts w:cstheme="majorBidi"/>
        </w:rPr>
        <w:t xml:space="preserve">albo </w:t>
      </w:r>
      <w:r w:rsidRPr="001D5112">
        <w:rPr>
          <w:rFonts w:cstheme="majorBidi"/>
        </w:rPr>
        <w:t>odwołane</w:t>
      </w:r>
      <w:r w:rsidR="00395C4C" w:rsidRPr="001D5112">
        <w:rPr>
          <w:rFonts w:cstheme="majorBidi"/>
        </w:rPr>
        <w:t xml:space="preserve"> (zakończone bez rozstrzygnięcia)</w:t>
      </w:r>
      <w:r w:rsidR="00C50B3F" w:rsidRPr="001D5112">
        <w:rPr>
          <w:rFonts w:cstheme="majorBidi"/>
        </w:rPr>
        <w:t xml:space="preserve"> </w:t>
      </w:r>
      <w:r w:rsidR="00991D97" w:rsidRPr="001D5112">
        <w:rPr>
          <w:rFonts w:cstheme="majorBidi"/>
        </w:rPr>
        <w:t>bez podania przyczyn</w:t>
      </w:r>
      <w:r w:rsidR="70C2B57C" w:rsidRPr="001D5112">
        <w:rPr>
          <w:rFonts w:cstheme="majorBidi"/>
        </w:rPr>
        <w:t>y</w:t>
      </w:r>
      <w:r w:rsidRPr="001D5112">
        <w:rPr>
          <w:rFonts w:cstheme="majorBidi"/>
        </w:rPr>
        <w:t xml:space="preserve">. </w:t>
      </w:r>
    </w:p>
    <w:p w14:paraId="076AD8B5" w14:textId="4BB84920" w:rsidR="00747FC4" w:rsidRPr="001D5112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Przedłużenie Postępowania może mieć miejsce w </w:t>
      </w:r>
      <w:r w:rsidR="007F4DB2" w:rsidRPr="001D5112">
        <w:rPr>
          <w:rFonts w:cstheme="majorBidi"/>
        </w:rPr>
        <w:t>szczególności,</w:t>
      </w:r>
      <w:r w:rsidRPr="001D5112">
        <w:rPr>
          <w:rFonts w:cstheme="majorBidi"/>
        </w:rPr>
        <w:t xml:space="preserve"> </w:t>
      </w:r>
      <w:r w:rsidR="004402D7" w:rsidRPr="001D5112">
        <w:rPr>
          <w:rFonts w:cstheme="majorBidi"/>
        </w:rPr>
        <w:t xml:space="preserve">kiedy </w:t>
      </w:r>
      <w:r w:rsidRPr="001D5112">
        <w:rPr>
          <w:rFonts w:cstheme="majorBidi"/>
        </w:rPr>
        <w:t>ze względu na stopień skomplikowania Wniosków ich analiza wymaga więcej czasu niż przewidziano w Harmonogramie</w:t>
      </w:r>
      <w:r w:rsidR="00D65462" w:rsidRPr="001D5112">
        <w:rPr>
          <w:rFonts w:cstheme="majorBidi"/>
        </w:rPr>
        <w:t xml:space="preserve"> </w:t>
      </w:r>
      <w:r w:rsidR="00390FB3" w:rsidRPr="001D5112">
        <w:rPr>
          <w:rFonts w:cstheme="majorBidi"/>
        </w:rPr>
        <w:t>Przedsięwzięcia</w:t>
      </w:r>
      <w:r w:rsidRPr="001D5112">
        <w:rPr>
          <w:rFonts w:cstheme="majorBidi"/>
        </w:rPr>
        <w:t>. O przedłużeniu Postępowania Centrum informuje Wnioskodawców wraz ze wskazaniem nowych terminów.</w:t>
      </w:r>
    </w:p>
    <w:p w14:paraId="29083E45" w14:textId="69FF4D8A" w:rsidR="00EC088F" w:rsidRPr="001D5112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Do momentu zawarcia </w:t>
      </w:r>
      <w:r w:rsidR="0091676B" w:rsidRPr="001D5112">
        <w:rPr>
          <w:rFonts w:cstheme="majorBidi"/>
        </w:rPr>
        <w:t xml:space="preserve">pierwszej z </w:t>
      </w:r>
      <w:r w:rsidRPr="001D5112">
        <w:rPr>
          <w:rFonts w:cstheme="majorBidi"/>
        </w:rPr>
        <w:t xml:space="preserve">Umów z Wnioskodawcami, </w:t>
      </w:r>
      <w:r w:rsidR="008C0349" w:rsidRPr="001D5112">
        <w:rPr>
          <w:rFonts w:cstheme="majorBidi"/>
        </w:rPr>
        <w:t>Centrum może zakończyć Postępowanie</w:t>
      </w:r>
      <w:r w:rsidR="001C1E73" w:rsidRPr="001D5112">
        <w:rPr>
          <w:rFonts w:cstheme="majorBidi"/>
        </w:rPr>
        <w:t>,</w:t>
      </w:r>
      <w:r w:rsidR="008C0349" w:rsidRPr="001D5112">
        <w:rPr>
          <w:rFonts w:cstheme="majorBidi"/>
        </w:rPr>
        <w:t xml:space="preserve"> nie dokonując wyboru żadnego Wniosku, </w:t>
      </w:r>
      <w:r w:rsidR="006911FB" w:rsidRPr="001D5112">
        <w:rPr>
          <w:rFonts w:cstheme="majorBidi"/>
        </w:rPr>
        <w:t>w tym</w:t>
      </w:r>
      <w:r w:rsidR="008C0349" w:rsidRPr="001D5112">
        <w:rPr>
          <w:rFonts w:cstheme="majorBidi"/>
        </w:rPr>
        <w:t xml:space="preserve"> nie dokonując </w:t>
      </w:r>
      <w:r w:rsidR="00BB37CD" w:rsidRPr="001D5112">
        <w:rPr>
          <w:rFonts w:cstheme="majorBidi"/>
        </w:rPr>
        <w:t>o</w:t>
      </w:r>
      <w:r w:rsidR="008C0349" w:rsidRPr="001D5112">
        <w:rPr>
          <w:rFonts w:cstheme="majorBidi"/>
        </w:rPr>
        <w:t>cen</w:t>
      </w:r>
      <w:r w:rsidR="00D65462" w:rsidRPr="001D5112">
        <w:rPr>
          <w:rFonts w:cstheme="majorBidi"/>
        </w:rPr>
        <w:t xml:space="preserve">y </w:t>
      </w:r>
      <w:r w:rsidR="00BB37CD" w:rsidRPr="001D5112">
        <w:rPr>
          <w:rFonts w:cstheme="majorBidi"/>
        </w:rPr>
        <w:t>f</w:t>
      </w:r>
      <w:r w:rsidR="00D65462" w:rsidRPr="001D5112">
        <w:rPr>
          <w:rFonts w:cstheme="majorBidi"/>
        </w:rPr>
        <w:t xml:space="preserve">ormalnej Wniosków lub </w:t>
      </w:r>
      <w:r w:rsidR="00BB37CD" w:rsidRPr="001D5112">
        <w:rPr>
          <w:rFonts w:cstheme="majorBidi"/>
        </w:rPr>
        <w:t>o</w:t>
      </w:r>
      <w:r w:rsidR="00D65462" w:rsidRPr="001D5112">
        <w:rPr>
          <w:rFonts w:cstheme="majorBidi"/>
        </w:rPr>
        <w:t xml:space="preserve">ceny </w:t>
      </w:r>
      <w:r w:rsidR="00BB37CD" w:rsidRPr="001D5112">
        <w:rPr>
          <w:rFonts w:cstheme="majorBidi"/>
        </w:rPr>
        <w:t>m</w:t>
      </w:r>
      <w:r w:rsidR="008C0349" w:rsidRPr="001D5112">
        <w:rPr>
          <w:rFonts w:cstheme="majorBidi"/>
        </w:rPr>
        <w:t xml:space="preserve">erytorycznej Wniosków, niezależnie od spełnienia przez nie </w:t>
      </w:r>
      <w:r w:rsidR="005CF5CF" w:rsidRPr="001D5112">
        <w:rPr>
          <w:rFonts w:cstheme="majorBidi"/>
        </w:rPr>
        <w:t>Wymagań</w:t>
      </w:r>
      <w:r w:rsidR="008C0349" w:rsidRPr="001D5112">
        <w:rPr>
          <w:rFonts w:cstheme="majorBidi"/>
        </w:rPr>
        <w:t xml:space="preserve"> lub kryteriów określonych w tym dokumencie</w:t>
      </w:r>
      <w:r w:rsidR="00C966EE" w:rsidRPr="001D5112">
        <w:rPr>
          <w:rFonts w:cstheme="majorBidi"/>
        </w:rPr>
        <w:t>, w szczególności</w:t>
      </w:r>
      <w:r w:rsidR="00C50B3F" w:rsidRPr="001D5112">
        <w:rPr>
          <w:rFonts w:cstheme="majorBidi"/>
        </w:rPr>
        <w:t xml:space="preserve"> </w:t>
      </w:r>
      <w:r w:rsidR="759D3108" w:rsidRPr="001D5112">
        <w:rPr>
          <w:rFonts w:cstheme="majorBidi"/>
        </w:rPr>
        <w:t>do zakończenia Postępowania</w:t>
      </w:r>
      <w:r w:rsidR="3F61A249" w:rsidRPr="001D5112">
        <w:rPr>
          <w:rFonts w:cstheme="majorBidi"/>
        </w:rPr>
        <w:t>,</w:t>
      </w:r>
      <w:r w:rsidR="759D3108" w:rsidRPr="001D5112">
        <w:rPr>
          <w:rFonts w:cstheme="majorBidi"/>
        </w:rPr>
        <w:t xml:space="preserve"> </w:t>
      </w:r>
      <w:r w:rsidR="00C50B3F" w:rsidRPr="001D5112">
        <w:rPr>
          <w:rFonts w:cstheme="majorBidi"/>
        </w:rPr>
        <w:t>gdy</w:t>
      </w:r>
      <w:r w:rsidR="00DD4E56" w:rsidRPr="001D5112">
        <w:rPr>
          <w:rFonts w:cstheme="majorBidi"/>
        </w:rPr>
        <w:t xml:space="preserve"> </w:t>
      </w:r>
      <w:r w:rsidR="00C966EE" w:rsidRPr="001D5112">
        <w:rPr>
          <w:rFonts w:cstheme="majorBidi"/>
        </w:rPr>
        <w:t xml:space="preserve">liczba Wniosków rekomendowanych </w:t>
      </w:r>
      <w:r w:rsidR="00C216F2" w:rsidRPr="001D5112">
        <w:rPr>
          <w:rFonts w:cstheme="majorBidi"/>
        </w:rPr>
        <w:t>w ramach List</w:t>
      </w:r>
      <w:r w:rsidR="3CDBBF86" w:rsidRPr="001D5112">
        <w:rPr>
          <w:rFonts w:cstheme="majorBidi"/>
        </w:rPr>
        <w:t>y</w:t>
      </w:r>
      <w:r w:rsidR="00C216F2" w:rsidRPr="001D5112">
        <w:rPr>
          <w:rFonts w:cstheme="majorBidi"/>
        </w:rPr>
        <w:t xml:space="preserve"> Rankingow</w:t>
      </w:r>
      <w:r w:rsidR="7BE941F6" w:rsidRPr="001D5112">
        <w:rPr>
          <w:rFonts w:cstheme="majorBidi"/>
        </w:rPr>
        <w:t>ej</w:t>
      </w:r>
      <w:r w:rsidR="00C216F2" w:rsidRPr="001D5112">
        <w:rPr>
          <w:rFonts w:cstheme="majorBidi"/>
        </w:rPr>
        <w:t xml:space="preserve"> </w:t>
      </w:r>
      <w:r w:rsidR="00C966EE" w:rsidRPr="001D5112">
        <w:rPr>
          <w:rFonts w:cstheme="majorBidi"/>
        </w:rPr>
        <w:t xml:space="preserve">do podpisania Umowy będzie mniejsza niż </w:t>
      </w:r>
      <w:r w:rsidR="0D2DEAE2" w:rsidRPr="001D5112">
        <w:rPr>
          <w:rFonts w:cstheme="majorBidi"/>
        </w:rPr>
        <w:t>trz</w:t>
      </w:r>
      <w:r w:rsidR="009312B9" w:rsidRPr="001D5112">
        <w:rPr>
          <w:rFonts w:cstheme="majorBidi"/>
        </w:rPr>
        <w:t>y</w:t>
      </w:r>
      <w:r w:rsidR="00C966EE" w:rsidRPr="001D5112">
        <w:rPr>
          <w:rFonts w:cstheme="majorBidi"/>
        </w:rPr>
        <w:t>.</w:t>
      </w:r>
    </w:p>
    <w:p w14:paraId="3C499E7B" w14:textId="77777777" w:rsidR="00EC088F" w:rsidRPr="001D5112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NCBR zastrzega sobie prawo do </w:t>
      </w:r>
      <w:r w:rsidR="00395C4C" w:rsidRPr="001D5112">
        <w:rPr>
          <w:rFonts w:cstheme="majorHAnsi"/>
        </w:rPr>
        <w:t xml:space="preserve">zakończenia </w:t>
      </w:r>
      <w:r w:rsidRPr="001D5112">
        <w:rPr>
          <w:rFonts w:cstheme="majorHAnsi"/>
        </w:rPr>
        <w:t>Postępowania</w:t>
      </w:r>
      <w:r w:rsidR="00395C4C" w:rsidRPr="001D5112">
        <w:rPr>
          <w:rFonts w:cstheme="majorHAnsi"/>
        </w:rPr>
        <w:t xml:space="preserve"> bez rozstrzygnięcia</w:t>
      </w:r>
      <w:r w:rsidRPr="001D5112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1D5112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W razie </w:t>
      </w:r>
      <w:r w:rsidR="00395C4C" w:rsidRPr="001D5112">
        <w:rPr>
          <w:rFonts w:cstheme="majorHAnsi"/>
        </w:rPr>
        <w:t xml:space="preserve">wstrzymania </w:t>
      </w:r>
      <w:r w:rsidRPr="001D5112">
        <w:rPr>
          <w:rFonts w:cstheme="majorHAnsi"/>
        </w:rPr>
        <w:t xml:space="preserve">lub </w:t>
      </w:r>
      <w:r w:rsidR="00395C4C" w:rsidRPr="001D5112">
        <w:rPr>
          <w:rFonts w:cstheme="majorHAnsi"/>
        </w:rPr>
        <w:t xml:space="preserve">zakończenia </w:t>
      </w:r>
      <w:r w:rsidRPr="001D5112">
        <w:rPr>
          <w:rFonts w:cstheme="majorHAnsi"/>
        </w:rPr>
        <w:t>Postępowania</w:t>
      </w:r>
      <w:r w:rsidR="00395C4C" w:rsidRPr="001D5112">
        <w:rPr>
          <w:rFonts w:cstheme="majorHAnsi"/>
        </w:rPr>
        <w:t xml:space="preserve"> bez rozstrzygnięcia</w:t>
      </w:r>
      <w:r w:rsidRPr="001D5112">
        <w:rPr>
          <w:rFonts w:cstheme="majorHAnsi"/>
        </w:rPr>
        <w:t xml:space="preserve">, </w:t>
      </w:r>
      <w:r w:rsidR="0005271B" w:rsidRPr="001D5112">
        <w:rPr>
          <w:rFonts w:cstheme="majorHAnsi"/>
        </w:rPr>
        <w:t xml:space="preserve">przed podpisaniem Umowy, </w:t>
      </w:r>
      <w:r w:rsidRPr="001D5112">
        <w:rPr>
          <w:rFonts w:cstheme="majorHAnsi"/>
        </w:rPr>
        <w:t xml:space="preserve">Wnioskodawcy nie są uprawnieni do dochodzenia od NCBR odszkodowania tytułem kosztów poniesionych </w:t>
      </w:r>
      <w:r w:rsidR="00395C4C" w:rsidRPr="001D5112">
        <w:rPr>
          <w:rFonts w:cstheme="majorHAnsi"/>
        </w:rPr>
        <w:t xml:space="preserve">w związku z </w:t>
      </w:r>
      <w:r w:rsidR="000E3DB1" w:rsidRPr="001D5112">
        <w:rPr>
          <w:rFonts w:cstheme="majorHAnsi"/>
        </w:rPr>
        <w:t>udziałem w Postępowaniu</w:t>
      </w:r>
      <w:r w:rsidR="00395C4C" w:rsidRPr="001D5112">
        <w:rPr>
          <w:rFonts w:cstheme="majorHAnsi"/>
        </w:rPr>
        <w:t>.</w:t>
      </w:r>
    </w:p>
    <w:p w14:paraId="292B98AD" w14:textId="4C036570" w:rsidR="00E915E2" w:rsidRPr="001D5112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1D5112">
        <w:rPr>
          <w:rFonts w:cstheme="majorBidi"/>
        </w:rPr>
        <w:t>Przesłanki wygaśnięcia, wypowiedzenia, rozwiązania</w:t>
      </w:r>
      <w:r w:rsidR="5E035E32" w:rsidRPr="001D5112">
        <w:rPr>
          <w:rFonts w:cstheme="majorBidi"/>
        </w:rPr>
        <w:t xml:space="preserve"> </w:t>
      </w:r>
      <w:r w:rsidR="02B6E5D6" w:rsidRPr="001D5112">
        <w:rPr>
          <w:rFonts w:cstheme="majorBidi"/>
        </w:rPr>
        <w:t>i</w:t>
      </w:r>
      <w:r w:rsidRPr="001D5112">
        <w:rPr>
          <w:rFonts w:cstheme="majorBidi"/>
        </w:rPr>
        <w:t xml:space="preserve"> zmiany Umowy, określa wzór Umowy stanowiący Załącznik nr </w:t>
      </w:r>
      <w:r w:rsidR="006B296C" w:rsidRPr="001D5112">
        <w:rPr>
          <w:rFonts w:cstheme="majorBidi"/>
        </w:rPr>
        <w:t xml:space="preserve">8 </w:t>
      </w:r>
      <w:r w:rsidR="007547C8" w:rsidRPr="001D5112">
        <w:rPr>
          <w:rFonts w:cstheme="majorBidi"/>
        </w:rPr>
        <w:t>do Regulaminu</w:t>
      </w:r>
      <w:r w:rsidR="00395C4C" w:rsidRPr="001D5112">
        <w:rPr>
          <w:rFonts w:cstheme="majorBidi"/>
        </w:rPr>
        <w:t>.</w:t>
      </w:r>
    </w:p>
    <w:p w14:paraId="776BD065" w14:textId="7A46DF73" w:rsidR="00A62BAF" w:rsidRPr="001D5112" w:rsidRDefault="00A62BAF" w:rsidP="00742F06">
      <w:pPr>
        <w:pStyle w:val="Nagwek1"/>
      </w:pPr>
      <w:bookmarkStart w:id="424" w:name="_Ref67953519"/>
      <w:bookmarkStart w:id="425" w:name="_Toc69201446"/>
      <w:bookmarkStart w:id="426" w:name="_Toc70262471"/>
      <w:bookmarkStart w:id="427" w:name="_Toc72275050"/>
      <w:bookmarkStart w:id="428" w:name="_Toc70488242"/>
      <w:r w:rsidRPr="001D5112">
        <w:t>Dodatkowy Nabór Wniosków</w:t>
      </w:r>
      <w:bookmarkEnd w:id="424"/>
      <w:bookmarkEnd w:id="425"/>
      <w:bookmarkEnd w:id="426"/>
      <w:bookmarkEnd w:id="427"/>
      <w:bookmarkEnd w:id="428"/>
    </w:p>
    <w:p w14:paraId="7E26B956" w14:textId="17E3C20A" w:rsidR="00A62BAF" w:rsidRPr="001D5112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Jeśli w ramach Listy Rankingowej wskazanej w Rozdziale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_Ref52633642 \r \h </w:instrText>
      </w:r>
      <w:r w:rsidR="00C9470A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VI</w:t>
      </w:r>
      <w:r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pkt </w:t>
      </w:r>
      <w:r w:rsidRPr="001D5112">
        <w:rPr>
          <w:rFonts w:cstheme="majorBidi"/>
        </w:rPr>
        <w:fldChar w:fldCharType="begin"/>
      </w:r>
      <w:r w:rsidRPr="001D5112">
        <w:rPr>
          <w:rFonts w:cstheme="majorBidi"/>
        </w:rPr>
        <w:instrText xml:space="preserve"> REF _Ref52633658 \r \h </w:instrText>
      </w:r>
      <w:r w:rsidR="00C9470A" w:rsidRPr="001D5112">
        <w:rPr>
          <w:rFonts w:cstheme="majorBidi"/>
        </w:rPr>
        <w:instrText xml:space="preserve"> \* MERGEFORMAT </w:instrText>
      </w:r>
      <w:r w:rsidRPr="001D5112">
        <w:rPr>
          <w:rFonts w:cstheme="majorBidi"/>
        </w:rPr>
      </w:r>
      <w:r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6.5</w:t>
      </w:r>
      <w:r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Regulaminu liczba Wnioskodawców, którzy uzyskali Wynik Pozytywny jest mniejsza niż </w:t>
      </w:r>
      <w:r w:rsidR="00B16F2E">
        <w:rPr>
          <w:rFonts w:cstheme="majorBidi"/>
        </w:rPr>
        <w:t>trzech</w:t>
      </w:r>
      <w:r w:rsidR="00701949" w:rsidRPr="001D5112">
        <w:rPr>
          <w:rFonts w:cstheme="majorBidi"/>
        </w:rPr>
        <w:t xml:space="preserve"> </w:t>
      </w:r>
      <w:r w:rsidRPr="001D5112">
        <w:rPr>
          <w:rFonts w:cstheme="majorBidi"/>
        </w:rPr>
        <w:t xml:space="preserve">lub jeśli w wyniku odstąpienia przez NCBR od zawarcia Umowy z Wnioskodawcą zgodnie z Rozdziałem </w:t>
      </w:r>
      <w:r w:rsidR="00BB7B13" w:rsidRPr="001D5112">
        <w:rPr>
          <w:rFonts w:cstheme="majorBidi"/>
        </w:rPr>
        <w:t>VII</w:t>
      </w:r>
      <w:r w:rsidRPr="001D5112">
        <w:rPr>
          <w:rFonts w:cstheme="majorBidi"/>
        </w:rPr>
        <w:t xml:space="preserve"> ust. </w:t>
      </w:r>
      <w:r w:rsidR="002E282D" w:rsidRPr="001D5112">
        <w:rPr>
          <w:rFonts w:cstheme="majorBidi"/>
        </w:rPr>
        <w:fldChar w:fldCharType="begin"/>
      </w:r>
      <w:r w:rsidR="002E282D" w:rsidRPr="001D5112">
        <w:rPr>
          <w:rFonts w:cstheme="majorBidi"/>
        </w:rPr>
        <w:instrText xml:space="preserve"> REF _Ref62506789 \r \h </w:instrText>
      </w:r>
      <w:r w:rsidR="007E4736" w:rsidRPr="001D5112">
        <w:rPr>
          <w:rFonts w:cstheme="majorBidi"/>
        </w:rPr>
        <w:instrText xml:space="preserve"> \* MERGEFORMAT </w:instrText>
      </w:r>
      <w:r w:rsidR="002E282D" w:rsidRPr="001D5112">
        <w:rPr>
          <w:rFonts w:cstheme="majorBidi"/>
        </w:rPr>
      </w:r>
      <w:r w:rsidR="002E282D" w:rsidRPr="001D5112">
        <w:rPr>
          <w:rFonts w:cstheme="majorBidi"/>
        </w:rPr>
        <w:fldChar w:fldCharType="separate"/>
      </w:r>
      <w:r w:rsidR="00C61037">
        <w:rPr>
          <w:rFonts w:cstheme="majorBidi"/>
        </w:rPr>
        <w:t>4</w:t>
      </w:r>
      <w:r w:rsidR="002E282D" w:rsidRPr="001D5112">
        <w:rPr>
          <w:rFonts w:cstheme="majorBidi"/>
        </w:rPr>
        <w:fldChar w:fldCharType="end"/>
      </w:r>
      <w:r w:rsidRPr="001D5112">
        <w:rPr>
          <w:rFonts w:cstheme="majorBidi"/>
        </w:rPr>
        <w:t xml:space="preserve"> liczba Umów efektywnie zawartych przez NCBR z Wnioskodawcami jest mniejsza niż </w:t>
      </w:r>
      <w:r w:rsidR="003E2DF7">
        <w:rPr>
          <w:rFonts w:cstheme="majorBidi"/>
        </w:rPr>
        <w:t>trzy</w:t>
      </w:r>
      <w:r w:rsidRPr="001D5112">
        <w:rPr>
          <w:rFonts w:cstheme="majorBid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348D722B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1D5112">
        <w:rPr>
          <w:rFonts w:cstheme="majorHAnsi"/>
        </w:rPr>
        <w:t>,</w:t>
      </w:r>
      <w:r w:rsidRPr="001D5112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46A48653" w:rsidR="00A62BAF" w:rsidRPr="001D5112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lastRenderedPageBreak/>
        <w:t>W ramach Dodatkowego Naboru NCBR do zawarcia Umowy</w:t>
      </w:r>
      <w:r w:rsidR="003F71DA" w:rsidRPr="001D5112">
        <w:rPr>
          <w:rFonts w:cstheme="majorBidi"/>
        </w:rPr>
        <w:t xml:space="preserve"> </w:t>
      </w:r>
      <w:r w:rsidRPr="001D5112">
        <w:rPr>
          <w:rFonts w:cstheme="majorBidi"/>
        </w:rPr>
        <w:t xml:space="preserve">może być rekomendowana liczba Wniosków nie większa, niż liczba </w:t>
      </w:r>
      <w:r w:rsidR="00534DF4" w:rsidRPr="001D5112">
        <w:rPr>
          <w:rFonts w:cstheme="majorBidi"/>
        </w:rPr>
        <w:t>trzy</w:t>
      </w:r>
      <w:r w:rsidR="00C6081B" w:rsidRPr="001D5112">
        <w:rPr>
          <w:rFonts w:cstheme="majorBidi"/>
        </w:rPr>
        <w:t xml:space="preserve"> </w:t>
      </w:r>
      <w:r w:rsidRPr="001D5112">
        <w:rPr>
          <w:rFonts w:cstheme="majorBidi"/>
        </w:rPr>
        <w:t>pomniejszona o liczbę odpowiadającą liczbie Umów zawartych w ramach pierwotnego naboru Wniosków.</w:t>
      </w:r>
    </w:p>
    <w:p w14:paraId="22A1927C" w14:textId="77777777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Uczestnik Przedsięwzięcia nie może wnosić o przedłużenie terminów realizacji Umowy na podstawie jej ART. 10 </w:t>
      </w:r>
      <w:r w:rsidRPr="001D5112">
        <w:rPr>
          <w:rFonts w:cstheme="minorHAnsi"/>
        </w:rPr>
        <w:t>§</w:t>
      </w:r>
      <w:r w:rsidRPr="001D5112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Wnioskodawcy, </w:t>
      </w:r>
      <w:r w:rsidR="00155F17" w:rsidRPr="001D5112">
        <w:rPr>
          <w:rFonts w:cstheme="majorHAnsi"/>
        </w:rPr>
        <w:t xml:space="preserve">których Wnioski zostały odrzucone lub </w:t>
      </w:r>
      <w:r w:rsidRPr="001D5112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01A0B24C" w:rsidR="00A62BAF" w:rsidRPr="001D5112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>Z uwzględnieniem odstępstw wynikających z tego Rozdziału</w:t>
      </w:r>
      <w:r w:rsidR="0091703F" w:rsidRPr="001D5112">
        <w:rPr>
          <w:rFonts w:cstheme="majorHAnsi"/>
        </w:rPr>
        <w:t xml:space="preserve"> </w:t>
      </w:r>
      <w:r w:rsidR="00755265" w:rsidRPr="001D5112">
        <w:rPr>
          <w:rFonts w:cstheme="majorHAnsi"/>
        </w:rPr>
        <w:t>XIII</w:t>
      </w:r>
      <w:r w:rsidRPr="001D5112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1D5112" w:rsidRDefault="008C0349" w:rsidP="00742F06">
      <w:pPr>
        <w:pStyle w:val="Nagwek1"/>
      </w:pPr>
      <w:bookmarkStart w:id="429" w:name="_Toc494180704"/>
      <w:bookmarkStart w:id="430" w:name="_Toc496261341"/>
      <w:bookmarkStart w:id="431" w:name="_Toc503863049"/>
      <w:bookmarkStart w:id="432" w:name="_Toc53762114"/>
      <w:bookmarkStart w:id="433" w:name="_Toc69201447"/>
      <w:bookmarkStart w:id="434" w:name="_Toc70262472"/>
      <w:bookmarkStart w:id="435" w:name="_Toc72275051"/>
      <w:bookmarkStart w:id="436" w:name="_Toc70488243"/>
      <w:r w:rsidRPr="001D5112">
        <w:t>Postanowienia końcowe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14:paraId="45A9E02D" w14:textId="30C2070E" w:rsidR="00EC088F" w:rsidRPr="001D5112" w:rsidRDefault="008C0349" w:rsidP="17840A8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1D5112">
        <w:rPr>
          <w:rFonts w:cstheme="majorBidi"/>
        </w:rPr>
        <w:t>według stanu na dzień</w:t>
      </w:r>
      <w:r w:rsidR="00B60EA4" w:rsidRPr="001D5112">
        <w:rPr>
          <w:rFonts w:cstheme="majorBidi"/>
        </w:rPr>
        <w:t xml:space="preserve"> </w:t>
      </w:r>
      <w:r w:rsidR="00534DF4" w:rsidRPr="001D5112">
        <w:rPr>
          <w:rFonts w:cstheme="majorBidi"/>
        </w:rPr>
        <w:t>ogłoszenia Postępowania</w:t>
      </w:r>
      <w:r w:rsidR="003E2DF7">
        <w:rPr>
          <w:rFonts w:cstheme="majorBidi"/>
        </w:rPr>
        <w:t xml:space="preserve"> w Biuletynie Informacji Publicznej</w:t>
      </w:r>
      <w:r w:rsidR="1CAF70A8" w:rsidRPr="001D5112">
        <w:rPr>
          <w:rFonts w:cstheme="majorBidi"/>
        </w:rPr>
        <w:t>.</w:t>
      </w:r>
    </w:p>
    <w:p w14:paraId="210A02C1" w14:textId="34E15590" w:rsidR="00EC088F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1D5112">
        <w:rPr>
          <w:rFonts w:cstheme="majorBidi"/>
        </w:rPr>
        <w:t> </w:t>
      </w:r>
      <w:r w:rsidR="00EE69E9" w:rsidRPr="001D5112">
        <w:rPr>
          <w:rFonts w:cstheme="majorBidi"/>
        </w:rPr>
        <w:t xml:space="preserve">8 </w:t>
      </w:r>
      <w:r w:rsidR="009F2B16" w:rsidRPr="001D5112">
        <w:rPr>
          <w:rFonts w:cstheme="majorBidi"/>
        </w:rPr>
        <w:t>do Regulaminu</w:t>
      </w:r>
      <w:r w:rsidRPr="001D5112">
        <w:rPr>
          <w:rFonts w:cstheme="majorBidi"/>
        </w:rPr>
        <w:t xml:space="preserve"> i Regulaminu</w:t>
      </w:r>
      <w:r w:rsidR="00C216F2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postanowienia Umowy</w:t>
      </w:r>
      <w:r w:rsidR="00A82ACE" w:rsidRPr="001D5112">
        <w:rPr>
          <w:rFonts w:cstheme="majorBidi"/>
        </w:rPr>
        <w:t xml:space="preserve"> </w:t>
      </w:r>
      <w:r w:rsidRPr="001D5112">
        <w:rPr>
          <w:rFonts w:cstheme="majorBidi"/>
        </w:rPr>
        <w:t>mają znaczenie rozstrzygające.</w:t>
      </w:r>
    </w:p>
    <w:p w14:paraId="181868E1" w14:textId="77777777" w:rsidR="00EC088F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D5112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1D5112">
        <w:rPr>
          <w:rFonts w:cstheme="majorBidi"/>
        </w:rPr>
        <w:t xml:space="preserve">, zakończeniem </w:t>
      </w:r>
      <w:r w:rsidRPr="001D5112">
        <w:rPr>
          <w:rFonts w:cstheme="majorBidi"/>
        </w:rPr>
        <w:t xml:space="preserve">prowadzenia Postępowania lub </w:t>
      </w:r>
      <w:r w:rsidR="000E3DB1" w:rsidRPr="001D5112">
        <w:rPr>
          <w:rFonts w:cstheme="majorBidi"/>
        </w:rPr>
        <w:t xml:space="preserve">zakończeniem </w:t>
      </w:r>
      <w:r w:rsidR="00390FB3" w:rsidRPr="001D5112">
        <w:rPr>
          <w:rFonts w:cstheme="majorBidi"/>
        </w:rPr>
        <w:t>Przedsięwzięcia</w:t>
      </w:r>
      <w:r w:rsidR="000E3DB1" w:rsidRPr="001D5112">
        <w:rPr>
          <w:rFonts w:cstheme="majorBidi"/>
        </w:rPr>
        <w:t>,</w:t>
      </w:r>
      <w:r w:rsidRPr="001D5112">
        <w:rPr>
          <w:rFonts w:cstheme="majorBidi"/>
        </w:rPr>
        <w:t xml:space="preserve"> w jakimkolwiek momencie oraz z</w:t>
      </w:r>
      <w:r w:rsidR="003039CF" w:rsidRPr="001D5112">
        <w:rPr>
          <w:rFonts w:cstheme="majorBidi"/>
        </w:rPr>
        <w:t> </w:t>
      </w:r>
      <w:r w:rsidRPr="001D5112">
        <w:rPr>
          <w:rFonts w:cstheme="majorBidi"/>
        </w:rPr>
        <w:t>jakiejkolwiek przyczyny.</w:t>
      </w:r>
    </w:p>
    <w:p w14:paraId="7B7C2D24" w14:textId="1EE6668B" w:rsidR="00EC088F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1D5112">
        <w:rPr>
          <w:rFonts w:cstheme="majorHAnsi"/>
        </w:rPr>
        <w:t>Wnioskodawców</w:t>
      </w:r>
      <w:r w:rsidRPr="001D5112">
        <w:rPr>
          <w:rFonts w:cstheme="majorHAnsi"/>
        </w:rPr>
        <w:t xml:space="preserve">, nie później niż do czasu zawarcia przez danego </w:t>
      </w:r>
      <w:r w:rsidR="00395C4C" w:rsidRPr="001D5112">
        <w:rPr>
          <w:rFonts w:cstheme="majorHAnsi"/>
        </w:rPr>
        <w:t>Wnioskodawcę</w:t>
      </w:r>
      <w:r w:rsidRPr="001D5112">
        <w:rPr>
          <w:rFonts w:cstheme="majorHAnsi"/>
        </w:rPr>
        <w:t xml:space="preserve"> </w:t>
      </w:r>
      <w:r w:rsidR="00395C4C" w:rsidRPr="001D5112">
        <w:rPr>
          <w:rFonts w:cstheme="majorHAnsi"/>
        </w:rPr>
        <w:t>U</w:t>
      </w:r>
      <w:r w:rsidRPr="001D5112">
        <w:rPr>
          <w:rFonts w:cstheme="majorHAnsi"/>
        </w:rPr>
        <w:t>mowy z Centrum</w:t>
      </w:r>
      <w:r w:rsidR="00395C4C" w:rsidRPr="001D5112">
        <w:rPr>
          <w:rFonts w:cstheme="majorHAnsi"/>
        </w:rPr>
        <w:t>.</w:t>
      </w:r>
    </w:p>
    <w:p w14:paraId="65DCC120" w14:textId="50AA9513" w:rsidR="00E915E2" w:rsidRPr="001D5112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D5112">
        <w:rPr>
          <w:rFonts w:cstheme="majorHAnsi"/>
        </w:rPr>
        <w:t xml:space="preserve">W pozostałym zakresie, </w:t>
      </w:r>
      <w:r w:rsidR="007F4DB2" w:rsidRPr="001D5112">
        <w:rPr>
          <w:rFonts w:cstheme="majorHAnsi"/>
        </w:rPr>
        <w:t>nieobjętym</w:t>
      </w:r>
      <w:r w:rsidRPr="001D5112">
        <w:rPr>
          <w:rFonts w:cstheme="majorHAnsi"/>
        </w:rPr>
        <w:t xml:space="preserve"> treścią Regulaminu wraz z Załącznikami, zastosowanie mają przepisy obowiązującego prawa</w:t>
      </w:r>
      <w:r w:rsidR="00BE68BC" w:rsidRPr="001D5112">
        <w:rPr>
          <w:rFonts w:cstheme="majorHAnsi"/>
        </w:rPr>
        <w:t xml:space="preserve">. </w:t>
      </w:r>
    </w:p>
    <w:p w14:paraId="06CFB320" w14:textId="77777777" w:rsidR="00B61CDA" w:rsidRPr="001D5112" w:rsidRDefault="008C0349" w:rsidP="00742F06">
      <w:pPr>
        <w:pStyle w:val="Nagwek1"/>
      </w:pPr>
      <w:bookmarkStart w:id="437" w:name="_Toc494180705"/>
      <w:bookmarkStart w:id="438" w:name="_Toc496261342"/>
      <w:bookmarkStart w:id="439" w:name="_Toc503863050"/>
      <w:bookmarkStart w:id="440" w:name="_Toc53762115"/>
      <w:bookmarkStart w:id="441" w:name="_Toc69201448"/>
      <w:bookmarkStart w:id="442" w:name="_Toc70262473"/>
      <w:bookmarkStart w:id="443" w:name="_Toc72275052"/>
      <w:bookmarkStart w:id="444" w:name="_Toc70488244"/>
      <w:r w:rsidRPr="001D5112">
        <w:t>Załączniki do Regulaminu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14:paraId="5B9F49D9" w14:textId="7DAA552B" w:rsidR="006C27E4" w:rsidRPr="001D5112" w:rsidRDefault="00D079CB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7E501A">
        <w:rPr>
          <w:rFonts w:eastAsiaTheme="minorEastAsia"/>
          <w:color w:val="000000" w:themeColor="text1"/>
          <w:sz w:val="22"/>
          <w:szCs w:val="22"/>
        </w:rPr>
        <w:t xml:space="preserve">Wymagania Obligatoryjne, Konkursowe </w:t>
      </w:r>
      <w:r>
        <w:rPr>
          <w:rFonts w:eastAsiaTheme="minorEastAsia"/>
          <w:color w:val="000000" w:themeColor="text1"/>
          <w:sz w:val="22"/>
          <w:szCs w:val="22"/>
        </w:rPr>
        <w:t>i</w:t>
      </w:r>
      <w:r w:rsidRPr="007E501A">
        <w:rPr>
          <w:rFonts w:eastAsiaTheme="minorEastAsia"/>
          <w:color w:val="000000" w:themeColor="text1"/>
          <w:sz w:val="22"/>
          <w:szCs w:val="22"/>
        </w:rPr>
        <w:t xml:space="preserve"> Jakościowe</w:t>
      </w:r>
      <w:bookmarkStart w:id="445" w:name="_Ref495568016"/>
      <w:bookmarkStart w:id="446" w:name="_Ref495479834"/>
      <w:bookmarkStart w:id="447" w:name="_Hlk53777765"/>
      <w:r w:rsidR="00F17539" w:rsidRPr="001D5112">
        <w:rPr>
          <w:rFonts w:eastAsiaTheme="minorEastAsia"/>
          <w:color w:val="000000" w:themeColor="text1"/>
          <w:sz w:val="22"/>
          <w:szCs w:val="22"/>
        </w:rPr>
        <w:t>;</w:t>
      </w:r>
    </w:p>
    <w:p w14:paraId="07EAE89B" w14:textId="3AABA375" w:rsidR="00C454D1" w:rsidRPr="001D5112" w:rsidRDefault="00F536D9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F536D9">
        <w:rPr>
          <w:rFonts w:eastAsiaTheme="minorEastAsia"/>
          <w:color w:val="000000" w:themeColor="text1"/>
          <w:sz w:val="22"/>
          <w:szCs w:val="22"/>
        </w:rPr>
        <w:t xml:space="preserve">Charakterystyka Nieruchomości Demonstracyjnej, </w:t>
      </w:r>
      <w:r>
        <w:rPr>
          <w:rFonts w:eastAsiaTheme="minorEastAsia"/>
          <w:color w:val="000000" w:themeColor="text1"/>
          <w:sz w:val="22"/>
          <w:szCs w:val="22"/>
        </w:rPr>
        <w:t>n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a </w:t>
      </w:r>
      <w:r>
        <w:rPr>
          <w:rFonts w:eastAsiaTheme="minorEastAsia"/>
          <w:color w:val="000000" w:themeColor="text1"/>
          <w:sz w:val="22"/>
          <w:szCs w:val="22"/>
        </w:rPr>
        <w:t>k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tórej </w:t>
      </w:r>
      <w:r>
        <w:rPr>
          <w:rFonts w:eastAsiaTheme="minorEastAsia"/>
          <w:color w:val="000000" w:themeColor="text1"/>
          <w:sz w:val="22"/>
          <w:szCs w:val="22"/>
        </w:rPr>
        <w:t>b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ędą </w:t>
      </w:r>
      <w:r>
        <w:rPr>
          <w:rFonts w:eastAsiaTheme="minorEastAsia"/>
          <w:color w:val="000000" w:themeColor="text1"/>
          <w:sz w:val="22"/>
          <w:szCs w:val="22"/>
        </w:rPr>
        <w:t>z</w:t>
      </w:r>
      <w:r w:rsidRPr="00F536D9">
        <w:rPr>
          <w:rFonts w:eastAsiaTheme="minorEastAsia"/>
          <w:color w:val="000000" w:themeColor="text1"/>
          <w:sz w:val="22"/>
          <w:szCs w:val="22"/>
        </w:rPr>
        <w:t xml:space="preserve">ainstalowane Systemy Demonstratorów A </w:t>
      </w:r>
      <w:r>
        <w:rPr>
          <w:rFonts w:eastAsiaTheme="minorEastAsia"/>
          <w:color w:val="000000" w:themeColor="text1"/>
          <w:sz w:val="22"/>
          <w:szCs w:val="22"/>
        </w:rPr>
        <w:t>o</w:t>
      </w:r>
      <w:r w:rsidRPr="00F536D9">
        <w:rPr>
          <w:rFonts w:eastAsiaTheme="minorEastAsia"/>
          <w:color w:val="000000" w:themeColor="text1"/>
          <w:sz w:val="22"/>
          <w:szCs w:val="22"/>
        </w:rPr>
        <w:t>raz B </w:t>
      </w:r>
      <w:r w:rsidR="6DAF42C5" w:rsidRPr="001D5112">
        <w:rPr>
          <w:rFonts w:eastAsiaTheme="minorEastAsia"/>
          <w:color w:val="000000" w:themeColor="text1"/>
          <w:sz w:val="22"/>
          <w:szCs w:val="22"/>
        </w:rPr>
        <w:t>;</w:t>
      </w:r>
      <w:bookmarkStart w:id="448" w:name="_Ref495414602"/>
      <w:bookmarkStart w:id="449" w:name="_Ref495567984"/>
      <w:bookmarkEnd w:id="445"/>
      <w:r w:rsidR="01DA7A31" w:rsidRPr="001D5112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671A305C" w14:textId="65AA9286" w:rsidR="5079DDC6" w:rsidRDefault="009135E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9135E4">
        <w:rPr>
          <w:rFonts w:eastAsiaTheme="minorEastAsia"/>
          <w:color w:val="000000" w:themeColor="text1"/>
          <w:sz w:val="22"/>
          <w:szCs w:val="22"/>
        </w:rPr>
        <w:t>Wzór Wniosku/ Wzór Zaktualizowanej Oferty w ramach Przedsięwzięcia „Technologie Domowej Retencji”</w:t>
      </w:r>
      <w:bookmarkEnd w:id="448"/>
      <w:r w:rsidR="008915FC">
        <w:rPr>
          <w:rFonts w:eastAsiaTheme="minorEastAsia"/>
          <w:color w:val="000000" w:themeColor="text1"/>
          <w:sz w:val="22"/>
          <w:szCs w:val="22"/>
        </w:rPr>
        <w:t>;</w:t>
      </w:r>
    </w:p>
    <w:p w14:paraId="28646DF9" w14:textId="16FE655F" w:rsidR="006C76E3" w:rsidRPr="001D5112" w:rsidRDefault="006C76E3" w:rsidP="005E406A">
      <w:pPr>
        <w:pStyle w:val="Tekstkomentarza"/>
        <w:tabs>
          <w:tab w:val="left" w:pos="1134"/>
        </w:tabs>
        <w:spacing w:after="0"/>
        <w:ind w:left="567"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3.1. </w:t>
      </w:r>
      <w:r w:rsidR="005E406A">
        <w:rPr>
          <w:rFonts w:eastAsiaTheme="minorEastAsia"/>
          <w:color w:val="000000" w:themeColor="text1"/>
          <w:sz w:val="22"/>
          <w:szCs w:val="22"/>
        </w:rPr>
        <w:tab/>
      </w:r>
      <w:r w:rsidR="00D079CB">
        <w:rPr>
          <w:rFonts w:eastAsiaTheme="minorEastAsia"/>
          <w:color w:val="000000" w:themeColor="text1"/>
          <w:sz w:val="22"/>
          <w:szCs w:val="22"/>
        </w:rPr>
        <w:t>Kalkulator dla parametrów Konkursowych</w:t>
      </w:r>
    </w:p>
    <w:p w14:paraId="003DD258" w14:textId="5BC40268" w:rsidR="00C454D1" w:rsidRPr="001D5112" w:rsidRDefault="009135E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9135E4">
        <w:rPr>
          <w:rFonts w:eastAsiaTheme="minorEastAsia"/>
          <w:color w:val="000000" w:themeColor="text1"/>
          <w:sz w:val="22"/>
          <w:szCs w:val="22"/>
        </w:rPr>
        <w:t>Harmonogram Przedsięwzięcia, opis Wyników Prac Etapu oraz Założeń Testów</w:t>
      </w:r>
      <w:r w:rsidR="0E55A0A5" w:rsidRPr="001D5112">
        <w:rPr>
          <w:rFonts w:eastAsiaTheme="minorEastAsia"/>
          <w:color w:val="000000" w:themeColor="text1"/>
          <w:sz w:val="22"/>
          <w:szCs w:val="22"/>
        </w:rPr>
        <w:t>;</w:t>
      </w:r>
    </w:p>
    <w:p w14:paraId="7FFE98DF" w14:textId="099D46EC" w:rsidR="006C27E4" w:rsidRPr="001D5112" w:rsidRDefault="002C706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2C7064">
        <w:rPr>
          <w:rFonts w:eastAsiaTheme="minorEastAsia"/>
          <w:color w:val="000000" w:themeColor="text1"/>
          <w:sz w:val="22"/>
          <w:szCs w:val="22"/>
        </w:rPr>
        <w:t>Kryteria oceny Wniosku i Kryteria Selekcji</w:t>
      </w:r>
      <w:r w:rsidR="008915FC">
        <w:rPr>
          <w:rFonts w:eastAsiaTheme="minorEastAsia"/>
          <w:color w:val="000000" w:themeColor="text1"/>
          <w:sz w:val="22"/>
          <w:szCs w:val="22"/>
        </w:rPr>
        <w:t>;</w:t>
      </w:r>
    </w:p>
    <w:p w14:paraId="47ADD6E7" w14:textId="4F8C0BFF" w:rsidR="002C7064" w:rsidRDefault="002C7064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2C7064">
        <w:rPr>
          <w:rFonts w:eastAsiaTheme="minorEastAsia"/>
          <w:color w:val="000000" w:themeColor="text1"/>
          <w:sz w:val="22"/>
          <w:szCs w:val="22"/>
        </w:rPr>
        <w:t>Wymagania dla Wykonawcy po uruchomieniu Demonstratora A Systemu w Budynku Jednorodzinn</w:t>
      </w:r>
      <w:r w:rsidR="00402DFC">
        <w:rPr>
          <w:rFonts w:eastAsiaTheme="minorEastAsia"/>
          <w:color w:val="000000" w:themeColor="text1"/>
          <w:sz w:val="22"/>
          <w:szCs w:val="22"/>
        </w:rPr>
        <w:t>ym</w:t>
      </w:r>
      <w:r w:rsidRPr="002C7064">
        <w:rPr>
          <w:rFonts w:eastAsiaTheme="minorEastAsia"/>
          <w:color w:val="000000" w:themeColor="text1"/>
          <w:sz w:val="22"/>
          <w:szCs w:val="22"/>
        </w:rPr>
        <w:t xml:space="preserve"> oraz Demonstratora B Systemu w Budynku Szkoły</w:t>
      </w:r>
      <w:r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26E559AC" w:rsidR="00C454D1" w:rsidRPr="001D5112" w:rsidRDefault="7B13F51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1D5112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Umowy;</w:t>
      </w:r>
      <w:bookmarkEnd w:id="446"/>
      <w:bookmarkEnd w:id="449"/>
      <w:r w:rsidR="018875B8" w:rsidRPr="001D5112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1D5112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50" w:name="_Ref495568107"/>
      <w:bookmarkStart w:id="451" w:name="_Ref495414734"/>
      <w:r w:rsidRPr="001D5112">
        <w:rPr>
          <w:rFonts w:eastAsiaTheme="minorEastAsia"/>
          <w:color w:val="000000" w:themeColor="text1"/>
          <w:sz w:val="22"/>
          <w:szCs w:val="22"/>
        </w:rPr>
        <w:lastRenderedPageBreak/>
        <w:t>Lista Krajowych Inteligentnych Specjalizacji;</w:t>
      </w:r>
      <w:bookmarkEnd w:id="450"/>
      <w:bookmarkEnd w:id="451"/>
    </w:p>
    <w:p w14:paraId="41D2AA3B" w14:textId="17C54B85" w:rsidR="009F245E" w:rsidRPr="001D5112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klauzuli informacyjnej z art. 13 RODO;</w:t>
      </w:r>
    </w:p>
    <w:p w14:paraId="06EEF806" w14:textId="7FA950E1" w:rsidR="009F245E" w:rsidRPr="001D5112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klauzuli informacyjnej z art. 14 RODO</w:t>
      </w:r>
      <w:r w:rsidR="6E7817F6" w:rsidRPr="001D5112">
        <w:rPr>
          <w:rFonts w:eastAsiaTheme="minorEastAsia"/>
          <w:color w:val="000000" w:themeColor="text1"/>
          <w:sz w:val="22"/>
          <w:szCs w:val="22"/>
        </w:rPr>
        <w:t>;</w:t>
      </w:r>
    </w:p>
    <w:p w14:paraId="12E7357E" w14:textId="4C578505" w:rsidR="005121BB" w:rsidRPr="001D5112" w:rsidRDefault="0FE7405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D5112">
        <w:rPr>
          <w:rFonts w:eastAsiaTheme="minorEastAsia"/>
          <w:color w:val="000000" w:themeColor="text1"/>
          <w:sz w:val="22"/>
          <w:szCs w:val="22"/>
        </w:rPr>
        <w:t>Wzór zobowiązania podmiotu trzeciego do udostępnienia zasobów dla potrzeb realizacji Przedsięwzięcia</w:t>
      </w:r>
      <w:r w:rsidR="5BDE4D0C" w:rsidRPr="001D5112">
        <w:rPr>
          <w:rFonts w:eastAsiaTheme="minorEastAsia"/>
          <w:color w:val="000000" w:themeColor="text1"/>
          <w:sz w:val="22"/>
          <w:szCs w:val="22"/>
        </w:rPr>
        <w:t>.</w:t>
      </w:r>
      <w:bookmarkEnd w:id="447"/>
    </w:p>
    <w:sectPr w:rsidR="005121BB" w:rsidRPr="001D5112" w:rsidSect="00742F06">
      <w:headerReference w:type="default" r:id="rId16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FE0C31" w16cex:dateUtc="2021-06-18T15:11:05.00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7A6B780" w16cid:durableId="75FE0C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4A89A" w14:textId="77777777" w:rsidR="00742F06" w:rsidRDefault="00742F06" w:rsidP="008C2908">
      <w:pPr>
        <w:spacing w:after="0" w:line="240" w:lineRule="auto"/>
      </w:pPr>
      <w:r>
        <w:separator/>
      </w:r>
    </w:p>
  </w:endnote>
  <w:endnote w:type="continuationSeparator" w:id="0">
    <w:p w14:paraId="3136B671" w14:textId="77777777" w:rsidR="00742F06" w:rsidRDefault="00742F06" w:rsidP="008C2908">
      <w:pPr>
        <w:spacing w:after="0" w:line="240" w:lineRule="auto"/>
      </w:pPr>
      <w:r>
        <w:continuationSeparator/>
      </w:r>
    </w:p>
  </w:endnote>
  <w:endnote w:type="continuationNotice" w:id="1">
    <w:p w14:paraId="2ED07ADF" w14:textId="77777777" w:rsidR="00742F06" w:rsidRDefault="00742F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0815B" w14:textId="77777777" w:rsidR="00CC5A69" w:rsidRDefault="00CC5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1E002A03" w:rsidR="00742F06" w:rsidRDefault="00742F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A6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1AEA2572" w14:textId="77777777" w:rsidR="00742F06" w:rsidRDefault="00742F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B52A" w14:textId="77777777" w:rsidR="00CC5A69" w:rsidRDefault="00CC5A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638E1" w14:textId="77777777" w:rsidR="00742F06" w:rsidRDefault="00742F06" w:rsidP="008C2908">
      <w:pPr>
        <w:spacing w:after="0" w:line="240" w:lineRule="auto"/>
      </w:pPr>
      <w:r>
        <w:separator/>
      </w:r>
    </w:p>
  </w:footnote>
  <w:footnote w:type="continuationSeparator" w:id="0">
    <w:p w14:paraId="718ADB45" w14:textId="77777777" w:rsidR="00742F06" w:rsidRDefault="00742F06" w:rsidP="008C2908">
      <w:pPr>
        <w:spacing w:after="0" w:line="240" w:lineRule="auto"/>
      </w:pPr>
      <w:r>
        <w:continuationSeparator/>
      </w:r>
    </w:p>
  </w:footnote>
  <w:footnote w:type="continuationNotice" w:id="1">
    <w:p w14:paraId="773DD1C7" w14:textId="77777777" w:rsidR="00742F06" w:rsidRDefault="00742F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6C647" w14:textId="77777777" w:rsidR="00CC5A69" w:rsidRDefault="00CC5A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72C4" w14:textId="77E5BB87" w:rsidR="00742F06" w:rsidRPr="0066390A" w:rsidRDefault="00A8D933" w:rsidP="007F656F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621A9EA1" wp14:editId="50633B35">
          <wp:extent cx="5739044" cy="342881"/>
          <wp:effectExtent l="0" t="0" r="0" b="635"/>
          <wp:docPr id="2" name="Obraz 2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8FADC2" w14:textId="77777777" w:rsidR="00742F06" w:rsidRDefault="00742F06" w:rsidP="00FF41DD">
    <w:pPr>
      <w:pStyle w:val="Nagwek"/>
      <w:jc w:val="center"/>
      <w:rPr>
        <w:i/>
        <w:sz w:val="15"/>
        <w:szCs w:val="15"/>
      </w:rPr>
    </w:pPr>
  </w:p>
  <w:p w14:paraId="5B09BC2C" w14:textId="3FC19789" w:rsidR="00742F06" w:rsidRDefault="00742F06" w:rsidP="00FF41DD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9165A" w14:textId="77777777" w:rsidR="00CC5A69" w:rsidRDefault="00CC5A6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AE7C" w14:textId="6E55EC06" w:rsidR="00742F06" w:rsidRDefault="00742F06" w:rsidP="00FF41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F3A48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BB30D784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2FB274F8"/>
    <w:multiLevelType w:val="hybridMultilevel"/>
    <w:tmpl w:val="26F04B62"/>
    <w:lvl w:ilvl="0" w:tplc="737866EE">
      <w:start w:val="1"/>
      <w:numFmt w:val="decimal"/>
      <w:lvlText w:val="%1."/>
      <w:lvlJc w:val="left"/>
      <w:pPr>
        <w:ind w:left="720" w:hanging="360"/>
      </w:pPr>
    </w:lvl>
    <w:lvl w:ilvl="1" w:tplc="29E2318C">
      <w:start w:val="1"/>
      <w:numFmt w:val="decimal"/>
      <w:lvlText w:val="%2."/>
      <w:lvlJc w:val="left"/>
      <w:pPr>
        <w:ind w:left="1440" w:hanging="360"/>
      </w:pPr>
    </w:lvl>
    <w:lvl w:ilvl="2" w:tplc="3692D884">
      <w:start w:val="1"/>
      <w:numFmt w:val="lowerRoman"/>
      <w:lvlText w:val="%3."/>
      <w:lvlJc w:val="right"/>
      <w:pPr>
        <w:ind w:left="2160" w:hanging="180"/>
      </w:pPr>
    </w:lvl>
    <w:lvl w:ilvl="3" w:tplc="B98E28A4">
      <w:start w:val="1"/>
      <w:numFmt w:val="decimal"/>
      <w:lvlText w:val="%4."/>
      <w:lvlJc w:val="left"/>
      <w:pPr>
        <w:ind w:left="2880" w:hanging="360"/>
      </w:pPr>
    </w:lvl>
    <w:lvl w:ilvl="4" w:tplc="8A0EAC0C">
      <w:start w:val="1"/>
      <w:numFmt w:val="lowerLetter"/>
      <w:lvlText w:val="%5."/>
      <w:lvlJc w:val="left"/>
      <w:pPr>
        <w:ind w:left="3600" w:hanging="360"/>
      </w:pPr>
    </w:lvl>
    <w:lvl w:ilvl="5" w:tplc="FB9E7DCC">
      <w:start w:val="1"/>
      <w:numFmt w:val="lowerRoman"/>
      <w:lvlText w:val="%6."/>
      <w:lvlJc w:val="right"/>
      <w:pPr>
        <w:ind w:left="4320" w:hanging="180"/>
      </w:pPr>
    </w:lvl>
    <w:lvl w:ilvl="6" w:tplc="617AF1B4">
      <w:start w:val="1"/>
      <w:numFmt w:val="decimal"/>
      <w:lvlText w:val="%7."/>
      <w:lvlJc w:val="left"/>
      <w:pPr>
        <w:ind w:left="5040" w:hanging="360"/>
      </w:pPr>
    </w:lvl>
    <w:lvl w:ilvl="7" w:tplc="3E581A32">
      <w:start w:val="1"/>
      <w:numFmt w:val="lowerLetter"/>
      <w:lvlText w:val="%8."/>
      <w:lvlJc w:val="left"/>
      <w:pPr>
        <w:ind w:left="5760" w:hanging="360"/>
      </w:pPr>
    </w:lvl>
    <w:lvl w:ilvl="8" w:tplc="776034C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A25C3500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3C26"/>
    <w:multiLevelType w:val="hybridMultilevel"/>
    <w:tmpl w:val="638A3734"/>
    <w:lvl w:ilvl="0" w:tplc="A0545D3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3C36"/>
    <w:multiLevelType w:val="multilevel"/>
    <w:tmpl w:val="98AC7BD0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C56690"/>
    <w:multiLevelType w:val="hybridMultilevel"/>
    <w:tmpl w:val="C12AD974"/>
    <w:lvl w:ilvl="0" w:tplc="DD383340">
      <w:start w:val="7"/>
      <w:numFmt w:val="decimal"/>
      <w:lvlText w:val="%1."/>
      <w:lvlJc w:val="left"/>
      <w:pPr>
        <w:ind w:left="720" w:hanging="360"/>
      </w:pPr>
    </w:lvl>
    <w:lvl w:ilvl="1" w:tplc="8472B1BE">
      <w:start w:val="1"/>
      <w:numFmt w:val="lowerLetter"/>
      <w:lvlText w:val="%2."/>
      <w:lvlJc w:val="left"/>
      <w:pPr>
        <w:ind w:left="1440" w:hanging="360"/>
      </w:pPr>
    </w:lvl>
    <w:lvl w:ilvl="2" w:tplc="6116F3F4">
      <w:start w:val="1"/>
      <w:numFmt w:val="lowerRoman"/>
      <w:lvlText w:val="%3."/>
      <w:lvlJc w:val="right"/>
      <w:pPr>
        <w:ind w:left="2160" w:hanging="180"/>
      </w:pPr>
    </w:lvl>
    <w:lvl w:ilvl="3" w:tplc="8B441248">
      <w:start w:val="1"/>
      <w:numFmt w:val="decimal"/>
      <w:lvlText w:val="%4."/>
      <w:lvlJc w:val="left"/>
      <w:pPr>
        <w:ind w:left="2880" w:hanging="360"/>
      </w:pPr>
    </w:lvl>
    <w:lvl w:ilvl="4" w:tplc="DA7C5A7E">
      <w:start w:val="1"/>
      <w:numFmt w:val="lowerLetter"/>
      <w:lvlText w:val="%5."/>
      <w:lvlJc w:val="left"/>
      <w:pPr>
        <w:ind w:left="3600" w:hanging="360"/>
      </w:pPr>
    </w:lvl>
    <w:lvl w:ilvl="5" w:tplc="E7F4FE06">
      <w:start w:val="1"/>
      <w:numFmt w:val="lowerRoman"/>
      <w:lvlText w:val="%6."/>
      <w:lvlJc w:val="right"/>
      <w:pPr>
        <w:ind w:left="4320" w:hanging="180"/>
      </w:pPr>
    </w:lvl>
    <w:lvl w:ilvl="6" w:tplc="DA5231F2">
      <w:start w:val="1"/>
      <w:numFmt w:val="decimal"/>
      <w:lvlText w:val="%7."/>
      <w:lvlJc w:val="left"/>
      <w:pPr>
        <w:ind w:left="5040" w:hanging="360"/>
      </w:pPr>
    </w:lvl>
    <w:lvl w:ilvl="7" w:tplc="5F2233C0">
      <w:start w:val="1"/>
      <w:numFmt w:val="lowerLetter"/>
      <w:lvlText w:val="%8."/>
      <w:lvlJc w:val="left"/>
      <w:pPr>
        <w:ind w:left="5760" w:hanging="360"/>
      </w:pPr>
    </w:lvl>
    <w:lvl w:ilvl="8" w:tplc="BCB278A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536E6A7D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36A99"/>
    <w:multiLevelType w:val="multilevel"/>
    <w:tmpl w:val="4CC80CD2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22A05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7"/>
  </w:num>
  <w:num w:numId="2">
    <w:abstractNumId w:val="26"/>
  </w:num>
  <w:num w:numId="3">
    <w:abstractNumId w:val="36"/>
  </w:num>
  <w:num w:numId="4">
    <w:abstractNumId w:val="9"/>
  </w:num>
  <w:num w:numId="5">
    <w:abstractNumId w:val="18"/>
  </w:num>
  <w:num w:numId="6">
    <w:abstractNumId w:val="20"/>
  </w:num>
  <w:num w:numId="7">
    <w:abstractNumId w:val="24"/>
  </w:num>
  <w:num w:numId="8">
    <w:abstractNumId w:val="42"/>
  </w:num>
  <w:num w:numId="9">
    <w:abstractNumId w:val="0"/>
  </w:num>
  <w:num w:numId="10">
    <w:abstractNumId w:val="40"/>
  </w:num>
  <w:num w:numId="11">
    <w:abstractNumId w:val="13"/>
  </w:num>
  <w:num w:numId="12">
    <w:abstractNumId w:val="37"/>
  </w:num>
  <w:num w:numId="13">
    <w:abstractNumId w:val="45"/>
  </w:num>
  <w:num w:numId="14">
    <w:abstractNumId w:val="6"/>
  </w:num>
  <w:num w:numId="15">
    <w:abstractNumId w:val="12"/>
  </w:num>
  <w:num w:numId="16">
    <w:abstractNumId w:val="35"/>
  </w:num>
  <w:num w:numId="17">
    <w:abstractNumId w:val="46"/>
  </w:num>
  <w:num w:numId="18">
    <w:abstractNumId w:val="16"/>
  </w:num>
  <w:num w:numId="19">
    <w:abstractNumId w:val="34"/>
  </w:num>
  <w:num w:numId="20">
    <w:abstractNumId w:val="10"/>
  </w:num>
  <w:num w:numId="21">
    <w:abstractNumId w:val="8"/>
  </w:num>
  <w:num w:numId="22">
    <w:abstractNumId w:val="43"/>
  </w:num>
  <w:num w:numId="23">
    <w:abstractNumId w:val="31"/>
  </w:num>
  <w:num w:numId="24">
    <w:abstractNumId w:val="14"/>
  </w:num>
  <w:num w:numId="25">
    <w:abstractNumId w:val="32"/>
  </w:num>
  <w:num w:numId="26">
    <w:abstractNumId w:val="38"/>
  </w:num>
  <w:num w:numId="27">
    <w:abstractNumId w:val="21"/>
  </w:num>
  <w:num w:numId="28">
    <w:abstractNumId w:val="1"/>
  </w:num>
  <w:num w:numId="29">
    <w:abstractNumId w:val="25"/>
  </w:num>
  <w:num w:numId="30">
    <w:abstractNumId w:val="4"/>
  </w:num>
  <w:num w:numId="31">
    <w:abstractNumId w:val="44"/>
  </w:num>
  <w:num w:numId="32">
    <w:abstractNumId w:val="28"/>
  </w:num>
  <w:num w:numId="33">
    <w:abstractNumId w:val="2"/>
  </w:num>
  <w:num w:numId="34">
    <w:abstractNumId w:val="22"/>
  </w:num>
  <w:num w:numId="35">
    <w:abstractNumId w:val="29"/>
  </w:num>
  <w:num w:numId="36">
    <w:abstractNumId w:val="5"/>
  </w:num>
  <w:num w:numId="37">
    <w:abstractNumId w:val="30"/>
  </w:num>
  <w:num w:numId="38">
    <w:abstractNumId w:val="47"/>
  </w:num>
  <w:num w:numId="39">
    <w:abstractNumId w:val="23"/>
  </w:num>
  <w:num w:numId="40">
    <w:abstractNumId w:val="15"/>
  </w:num>
  <w:num w:numId="41">
    <w:abstractNumId w:val="27"/>
  </w:num>
  <w:num w:numId="42">
    <w:abstractNumId w:val="39"/>
  </w:num>
  <w:num w:numId="43">
    <w:abstractNumId w:val="7"/>
  </w:num>
  <w:num w:numId="44">
    <w:abstractNumId w:val="3"/>
  </w:num>
  <w:num w:numId="45">
    <w:abstractNumId w:val="11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1"/>
  </w:num>
  <w:num w:numId="49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17D5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390"/>
    <w:rsid w:val="00014616"/>
    <w:rsid w:val="000168ED"/>
    <w:rsid w:val="00016F4F"/>
    <w:rsid w:val="00017929"/>
    <w:rsid w:val="00017FB4"/>
    <w:rsid w:val="0002083F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4A07"/>
    <w:rsid w:val="00024F73"/>
    <w:rsid w:val="00025081"/>
    <w:rsid w:val="0002531D"/>
    <w:rsid w:val="00025A2E"/>
    <w:rsid w:val="00025ED2"/>
    <w:rsid w:val="0002653D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106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166F"/>
    <w:rsid w:val="0004269C"/>
    <w:rsid w:val="00042A14"/>
    <w:rsid w:val="00044140"/>
    <w:rsid w:val="00044370"/>
    <w:rsid w:val="0004483A"/>
    <w:rsid w:val="00045255"/>
    <w:rsid w:val="00045621"/>
    <w:rsid w:val="00045848"/>
    <w:rsid w:val="0004593F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80C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0725"/>
    <w:rsid w:val="000717A7"/>
    <w:rsid w:val="0007265D"/>
    <w:rsid w:val="0007283D"/>
    <w:rsid w:val="000736B9"/>
    <w:rsid w:val="00073745"/>
    <w:rsid w:val="00073BFE"/>
    <w:rsid w:val="00073C70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A61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07"/>
    <w:rsid w:val="000D08C3"/>
    <w:rsid w:val="000D0E82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ABA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43B"/>
    <w:rsid w:val="000F760A"/>
    <w:rsid w:val="000F7DC2"/>
    <w:rsid w:val="001001A2"/>
    <w:rsid w:val="0010071C"/>
    <w:rsid w:val="00100C37"/>
    <w:rsid w:val="00102200"/>
    <w:rsid w:val="00102C71"/>
    <w:rsid w:val="001036B7"/>
    <w:rsid w:val="00103987"/>
    <w:rsid w:val="00103A4A"/>
    <w:rsid w:val="00103D4D"/>
    <w:rsid w:val="00103EE2"/>
    <w:rsid w:val="00104286"/>
    <w:rsid w:val="001046E7"/>
    <w:rsid w:val="00105316"/>
    <w:rsid w:val="001066B4"/>
    <w:rsid w:val="00106A0E"/>
    <w:rsid w:val="00106A33"/>
    <w:rsid w:val="00106EDB"/>
    <w:rsid w:val="00107FA5"/>
    <w:rsid w:val="001105CE"/>
    <w:rsid w:val="00110CE8"/>
    <w:rsid w:val="0011133C"/>
    <w:rsid w:val="001127E5"/>
    <w:rsid w:val="00112B9B"/>
    <w:rsid w:val="001130B3"/>
    <w:rsid w:val="0011356E"/>
    <w:rsid w:val="00113AB7"/>
    <w:rsid w:val="00114773"/>
    <w:rsid w:val="00114B94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18DA"/>
    <w:rsid w:val="00131DAA"/>
    <w:rsid w:val="00132C1F"/>
    <w:rsid w:val="0013332C"/>
    <w:rsid w:val="001334BF"/>
    <w:rsid w:val="001340AC"/>
    <w:rsid w:val="0013434E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09D0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3D89"/>
    <w:rsid w:val="00144D51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DFE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163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232"/>
    <w:rsid w:val="001735B6"/>
    <w:rsid w:val="00173A65"/>
    <w:rsid w:val="00174115"/>
    <w:rsid w:val="00174128"/>
    <w:rsid w:val="00174531"/>
    <w:rsid w:val="00174745"/>
    <w:rsid w:val="001747A4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136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976D4"/>
    <w:rsid w:val="001A0617"/>
    <w:rsid w:val="001A0C5C"/>
    <w:rsid w:val="001A1410"/>
    <w:rsid w:val="001A1939"/>
    <w:rsid w:val="001A2110"/>
    <w:rsid w:val="001A223A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3E"/>
    <w:rsid w:val="001B1E66"/>
    <w:rsid w:val="001B2019"/>
    <w:rsid w:val="001B2185"/>
    <w:rsid w:val="001B2D7B"/>
    <w:rsid w:val="001B306D"/>
    <w:rsid w:val="001B3BD3"/>
    <w:rsid w:val="001B4ED9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04B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3E0E"/>
    <w:rsid w:val="001D427F"/>
    <w:rsid w:val="001D43B2"/>
    <w:rsid w:val="001D5112"/>
    <w:rsid w:val="001D6B4D"/>
    <w:rsid w:val="001E05E8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483D"/>
    <w:rsid w:val="002055EF"/>
    <w:rsid w:val="00206522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281"/>
    <w:rsid w:val="00221377"/>
    <w:rsid w:val="002215B0"/>
    <w:rsid w:val="00222E8E"/>
    <w:rsid w:val="0022311B"/>
    <w:rsid w:val="0022314A"/>
    <w:rsid w:val="002233BB"/>
    <w:rsid w:val="0022369A"/>
    <w:rsid w:val="00223745"/>
    <w:rsid w:val="002257F4"/>
    <w:rsid w:val="00225AE5"/>
    <w:rsid w:val="00225CA9"/>
    <w:rsid w:val="00226F21"/>
    <w:rsid w:val="002279E3"/>
    <w:rsid w:val="0022FB35"/>
    <w:rsid w:val="002300F0"/>
    <w:rsid w:val="00231070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6D8"/>
    <w:rsid w:val="002428BC"/>
    <w:rsid w:val="00242E0B"/>
    <w:rsid w:val="0024365B"/>
    <w:rsid w:val="002438CD"/>
    <w:rsid w:val="00243A79"/>
    <w:rsid w:val="00244390"/>
    <w:rsid w:val="00244AE7"/>
    <w:rsid w:val="00246D93"/>
    <w:rsid w:val="00246DB2"/>
    <w:rsid w:val="002472BF"/>
    <w:rsid w:val="002500DE"/>
    <w:rsid w:val="00250347"/>
    <w:rsid w:val="00250452"/>
    <w:rsid w:val="002509AE"/>
    <w:rsid w:val="002510BB"/>
    <w:rsid w:val="002512C3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3C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41C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697F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62D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4E35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5DA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064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1E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585"/>
    <w:rsid w:val="002E5715"/>
    <w:rsid w:val="002E6213"/>
    <w:rsid w:val="002E6577"/>
    <w:rsid w:val="002E70BD"/>
    <w:rsid w:val="002E71C0"/>
    <w:rsid w:val="002E7BD5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01D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0B2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752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2E66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0AB0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115"/>
    <w:rsid w:val="003875D5"/>
    <w:rsid w:val="00387955"/>
    <w:rsid w:val="00390FA7"/>
    <w:rsid w:val="00390FB3"/>
    <w:rsid w:val="00391EA0"/>
    <w:rsid w:val="00391F85"/>
    <w:rsid w:val="0039306F"/>
    <w:rsid w:val="00393207"/>
    <w:rsid w:val="00393DDA"/>
    <w:rsid w:val="00394D20"/>
    <w:rsid w:val="0039571E"/>
    <w:rsid w:val="00395B17"/>
    <w:rsid w:val="00395C4C"/>
    <w:rsid w:val="00396115"/>
    <w:rsid w:val="0039764F"/>
    <w:rsid w:val="00397B5B"/>
    <w:rsid w:val="00397D36"/>
    <w:rsid w:val="00397E28"/>
    <w:rsid w:val="003A048A"/>
    <w:rsid w:val="003A092E"/>
    <w:rsid w:val="003A0BC1"/>
    <w:rsid w:val="003A0CFA"/>
    <w:rsid w:val="003A2B6B"/>
    <w:rsid w:val="003A49B4"/>
    <w:rsid w:val="003A4C6E"/>
    <w:rsid w:val="003A5C23"/>
    <w:rsid w:val="003A623A"/>
    <w:rsid w:val="003A658B"/>
    <w:rsid w:val="003A67F9"/>
    <w:rsid w:val="003A6870"/>
    <w:rsid w:val="003A6B7D"/>
    <w:rsid w:val="003A6BC1"/>
    <w:rsid w:val="003A6FDA"/>
    <w:rsid w:val="003B0208"/>
    <w:rsid w:val="003B062F"/>
    <w:rsid w:val="003B070C"/>
    <w:rsid w:val="003B088A"/>
    <w:rsid w:val="003B1312"/>
    <w:rsid w:val="003B17AC"/>
    <w:rsid w:val="003B1D94"/>
    <w:rsid w:val="003B285B"/>
    <w:rsid w:val="003B29B1"/>
    <w:rsid w:val="003B2F39"/>
    <w:rsid w:val="003B3BBD"/>
    <w:rsid w:val="003B4551"/>
    <w:rsid w:val="003B46E4"/>
    <w:rsid w:val="003B4909"/>
    <w:rsid w:val="003B4BF2"/>
    <w:rsid w:val="003B4C75"/>
    <w:rsid w:val="003B4F79"/>
    <w:rsid w:val="003B51CF"/>
    <w:rsid w:val="003B54DA"/>
    <w:rsid w:val="003B61CE"/>
    <w:rsid w:val="003B6325"/>
    <w:rsid w:val="003B6E7E"/>
    <w:rsid w:val="003B7092"/>
    <w:rsid w:val="003B775B"/>
    <w:rsid w:val="003B7860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082"/>
    <w:rsid w:val="003D67AB"/>
    <w:rsid w:val="003D6E99"/>
    <w:rsid w:val="003D718D"/>
    <w:rsid w:val="003D7789"/>
    <w:rsid w:val="003D7FA6"/>
    <w:rsid w:val="003E110E"/>
    <w:rsid w:val="003E143B"/>
    <w:rsid w:val="003E1DC9"/>
    <w:rsid w:val="003E2326"/>
    <w:rsid w:val="003E2DF7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A99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5ACA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2DFC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68C"/>
    <w:rsid w:val="00413D03"/>
    <w:rsid w:val="00413DF5"/>
    <w:rsid w:val="00415104"/>
    <w:rsid w:val="00415523"/>
    <w:rsid w:val="00415F65"/>
    <w:rsid w:val="00416C2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310"/>
    <w:rsid w:val="0043651D"/>
    <w:rsid w:val="00436AF8"/>
    <w:rsid w:val="0043708F"/>
    <w:rsid w:val="00437587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467B"/>
    <w:rsid w:val="00446098"/>
    <w:rsid w:val="0044681C"/>
    <w:rsid w:val="004472A6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0D6F"/>
    <w:rsid w:val="004610F7"/>
    <w:rsid w:val="00462452"/>
    <w:rsid w:val="004625F3"/>
    <w:rsid w:val="0046263B"/>
    <w:rsid w:val="004640E0"/>
    <w:rsid w:val="0046433F"/>
    <w:rsid w:val="004643F2"/>
    <w:rsid w:val="00464620"/>
    <w:rsid w:val="00464A14"/>
    <w:rsid w:val="00465053"/>
    <w:rsid w:val="00465AF0"/>
    <w:rsid w:val="00465C80"/>
    <w:rsid w:val="00465ECD"/>
    <w:rsid w:val="00466EE6"/>
    <w:rsid w:val="0046786E"/>
    <w:rsid w:val="004679C0"/>
    <w:rsid w:val="00467E0B"/>
    <w:rsid w:val="00467E37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2EE6"/>
    <w:rsid w:val="00473099"/>
    <w:rsid w:val="00473638"/>
    <w:rsid w:val="00473971"/>
    <w:rsid w:val="00473B54"/>
    <w:rsid w:val="00473F22"/>
    <w:rsid w:val="0047430D"/>
    <w:rsid w:val="00475C33"/>
    <w:rsid w:val="0047607E"/>
    <w:rsid w:val="00476350"/>
    <w:rsid w:val="004766CF"/>
    <w:rsid w:val="00476DC8"/>
    <w:rsid w:val="00477361"/>
    <w:rsid w:val="004776F3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5CB4"/>
    <w:rsid w:val="00486C7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4BCC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0888"/>
    <w:rsid w:val="004A13FD"/>
    <w:rsid w:val="004A2285"/>
    <w:rsid w:val="004A22C4"/>
    <w:rsid w:val="004A2651"/>
    <w:rsid w:val="004A301B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A78DC"/>
    <w:rsid w:val="004B05B1"/>
    <w:rsid w:val="004B0A4D"/>
    <w:rsid w:val="004B11B5"/>
    <w:rsid w:val="004B1833"/>
    <w:rsid w:val="004B1B2D"/>
    <w:rsid w:val="004B1BEF"/>
    <w:rsid w:val="004B30E9"/>
    <w:rsid w:val="004B3101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14C9"/>
    <w:rsid w:val="004C1E3B"/>
    <w:rsid w:val="004C1EE0"/>
    <w:rsid w:val="004C28DB"/>
    <w:rsid w:val="004C2A0F"/>
    <w:rsid w:val="004C2F94"/>
    <w:rsid w:val="004C37CC"/>
    <w:rsid w:val="004C3F29"/>
    <w:rsid w:val="004C495F"/>
    <w:rsid w:val="004C5933"/>
    <w:rsid w:val="004C6086"/>
    <w:rsid w:val="004C64B7"/>
    <w:rsid w:val="004C6D19"/>
    <w:rsid w:val="004C7DD4"/>
    <w:rsid w:val="004D141A"/>
    <w:rsid w:val="004D21E4"/>
    <w:rsid w:val="004D2395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A21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0BA"/>
    <w:rsid w:val="00506767"/>
    <w:rsid w:val="005068B7"/>
    <w:rsid w:val="00507106"/>
    <w:rsid w:val="005073AE"/>
    <w:rsid w:val="005114DC"/>
    <w:rsid w:val="00511AB3"/>
    <w:rsid w:val="00511DF6"/>
    <w:rsid w:val="00511F20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339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56F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4DF4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1F3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C1F"/>
    <w:rsid w:val="00576EB0"/>
    <w:rsid w:val="00576F0B"/>
    <w:rsid w:val="00577248"/>
    <w:rsid w:val="005778F2"/>
    <w:rsid w:val="00577975"/>
    <w:rsid w:val="00577E7B"/>
    <w:rsid w:val="00581301"/>
    <w:rsid w:val="00581542"/>
    <w:rsid w:val="00581993"/>
    <w:rsid w:val="0058269F"/>
    <w:rsid w:val="00582A5F"/>
    <w:rsid w:val="00582C0E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97F1C"/>
    <w:rsid w:val="005A07D8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626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70FE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B68"/>
    <w:rsid w:val="005D1DB8"/>
    <w:rsid w:val="005D2796"/>
    <w:rsid w:val="005D2D8F"/>
    <w:rsid w:val="005D3993"/>
    <w:rsid w:val="005D3A17"/>
    <w:rsid w:val="005D3A6B"/>
    <w:rsid w:val="005D3C26"/>
    <w:rsid w:val="005D3F7F"/>
    <w:rsid w:val="005D3FB1"/>
    <w:rsid w:val="005D41B2"/>
    <w:rsid w:val="005D4D93"/>
    <w:rsid w:val="005D6180"/>
    <w:rsid w:val="005D713B"/>
    <w:rsid w:val="005D754D"/>
    <w:rsid w:val="005D7608"/>
    <w:rsid w:val="005D7BBB"/>
    <w:rsid w:val="005E02F1"/>
    <w:rsid w:val="005E07F8"/>
    <w:rsid w:val="005E0874"/>
    <w:rsid w:val="005E1306"/>
    <w:rsid w:val="005E17C1"/>
    <w:rsid w:val="005E1B6B"/>
    <w:rsid w:val="005E1FBB"/>
    <w:rsid w:val="005E2182"/>
    <w:rsid w:val="005E22BB"/>
    <w:rsid w:val="005E2468"/>
    <w:rsid w:val="005E406A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16B"/>
    <w:rsid w:val="005F7C69"/>
    <w:rsid w:val="006007DD"/>
    <w:rsid w:val="006028E5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029"/>
    <w:rsid w:val="006172B8"/>
    <w:rsid w:val="006203C9"/>
    <w:rsid w:val="00620843"/>
    <w:rsid w:val="00620D9A"/>
    <w:rsid w:val="00621716"/>
    <w:rsid w:val="00621A62"/>
    <w:rsid w:val="0062236E"/>
    <w:rsid w:val="006225E0"/>
    <w:rsid w:val="0062269F"/>
    <w:rsid w:val="00623388"/>
    <w:rsid w:val="00623434"/>
    <w:rsid w:val="00624315"/>
    <w:rsid w:val="006248D3"/>
    <w:rsid w:val="00624B35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D2C"/>
    <w:rsid w:val="00635FFA"/>
    <w:rsid w:val="00636FAE"/>
    <w:rsid w:val="0063763C"/>
    <w:rsid w:val="00637DC8"/>
    <w:rsid w:val="00637F09"/>
    <w:rsid w:val="006400EB"/>
    <w:rsid w:val="006408D5"/>
    <w:rsid w:val="00640AED"/>
    <w:rsid w:val="00640D60"/>
    <w:rsid w:val="00640EA3"/>
    <w:rsid w:val="00641ED1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1DFF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4B07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87F21"/>
    <w:rsid w:val="006902CC"/>
    <w:rsid w:val="006911FB"/>
    <w:rsid w:val="006917F0"/>
    <w:rsid w:val="00691CBD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3C15"/>
    <w:rsid w:val="006B4096"/>
    <w:rsid w:val="006B4359"/>
    <w:rsid w:val="006B4B17"/>
    <w:rsid w:val="006B4BAB"/>
    <w:rsid w:val="006B4CCE"/>
    <w:rsid w:val="006B5B5C"/>
    <w:rsid w:val="006B5F72"/>
    <w:rsid w:val="006B62F9"/>
    <w:rsid w:val="006B75F2"/>
    <w:rsid w:val="006B795D"/>
    <w:rsid w:val="006C0A19"/>
    <w:rsid w:val="006C0BA8"/>
    <w:rsid w:val="006C10B7"/>
    <w:rsid w:val="006C1239"/>
    <w:rsid w:val="006C124F"/>
    <w:rsid w:val="006C14B5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6E3"/>
    <w:rsid w:val="006C7F09"/>
    <w:rsid w:val="006D1D79"/>
    <w:rsid w:val="006D29B3"/>
    <w:rsid w:val="006D3C60"/>
    <w:rsid w:val="006D402B"/>
    <w:rsid w:val="006D470C"/>
    <w:rsid w:val="006D4DDA"/>
    <w:rsid w:val="006D6280"/>
    <w:rsid w:val="006D75D3"/>
    <w:rsid w:val="006E123B"/>
    <w:rsid w:val="006E1D52"/>
    <w:rsid w:val="006E2B92"/>
    <w:rsid w:val="006E2DB2"/>
    <w:rsid w:val="006E2DEB"/>
    <w:rsid w:val="006E41C2"/>
    <w:rsid w:val="006E42D3"/>
    <w:rsid w:val="006E45AA"/>
    <w:rsid w:val="006E4B16"/>
    <w:rsid w:val="006E4C31"/>
    <w:rsid w:val="006E54E4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949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3E05"/>
    <w:rsid w:val="0071441D"/>
    <w:rsid w:val="00714C0F"/>
    <w:rsid w:val="0071538F"/>
    <w:rsid w:val="00715A9B"/>
    <w:rsid w:val="00715ABF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27A74"/>
    <w:rsid w:val="0073050C"/>
    <w:rsid w:val="00730655"/>
    <w:rsid w:val="00730910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2F06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0E91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265"/>
    <w:rsid w:val="0075542A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480"/>
    <w:rsid w:val="00770512"/>
    <w:rsid w:val="00770777"/>
    <w:rsid w:val="0077099F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4F7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6D99"/>
    <w:rsid w:val="00787301"/>
    <w:rsid w:val="007873AE"/>
    <w:rsid w:val="00790148"/>
    <w:rsid w:val="00790A3F"/>
    <w:rsid w:val="00790BFE"/>
    <w:rsid w:val="00791147"/>
    <w:rsid w:val="00794981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74E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AA78A"/>
    <w:rsid w:val="007B1273"/>
    <w:rsid w:val="007B2437"/>
    <w:rsid w:val="007B2AFD"/>
    <w:rsid w:val="007B3C46"/>
    <w:rsid w:val="007B43F1"/>
    <w:rsid w:val="007B4FFD"/>
    <w:rsid w:val="007B57AF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066"/>
    <w:rsid w:val="007D77E5"/>
    <w:rsid w:val="007E05B7"/>
    <w:rsid w:val="007E10BB"/>
    <w:rsid w:val="007E1DDA"/>
    <w:rsid w:val="007E229E"/>
    <w:rsid w:val="007E233E"/>
    <w:rsid w:val="007E2C3A"/>
    <w:rsid w:val="007E2D9D"/>
    <w:rsid w:val="007E3648"/>
    <w:rsid w:val="007E4736"/>
    <w:rsid w:val="007E4E05"/>
    <w:rsid w:val="007E501A"/>
    <w:rsid w:val="007E584F"/>
    <w:rsid w:val="007E5E0D"/>
    <w:rsid w:val="007E707C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202"/>
    <w:rsid w:val="008036E9"/>
    <w:rsid w:val="00803E92"/>
    <w:rsid w:val="0080432B"/>
    <w:rsid w:val="00804386"/>
    <w:rsid w:val="0080474C"/>
    <w:rsid w:val="00804886"/>
    <w:rsid w:val="00804C91"/>
    <w:rsid w:val="00805467"/>
    <w:rsid w:val="00806174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49A5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0F38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6AA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446"/>
    <w:rsid w:val="00844BDC"/>
    <w:rsid w:val="008458D4"/>
    <w:rsid w:val="00845A09"/>
    <w:rsid w:val="00845D0D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50C"/>
    <w:rsid w:val="00860262"/>
    <w:rsid w:val="00860927"/>
    <w:rsid w:val="00861081"/>
    <w:rsid w:val="00861138"/>
    <w:rsid w:val="00861722"/>
    <w:rsid w:val="008617AB"/>
    <w:rsid w:val="00861B01"/>
    <w:rsid w:val="00861CCD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67F49"/>
    <w:rsid w:val="00870072"/>
    <w:rsid w:val="00870D55"/>
    <w:rsid w:val="008710B0"/>
    <w:rsid w:val="008711AF"/>
    <w:rsid w:val="0087214D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233"/>
    <w:rsid w:val="00890D76"/>
    <w:rsid w:val="008911F2"/>
    <w:rsid w:val="00891317"/>
    <w:rsid w:val="008915B4"/>
    <w:rsid w:val="008915FC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1FFA"/>
    <w:rsid w:val="008B24CA"/>
    <w:rsid w:val="008B2B56"/>
    <w:rsid w:val="008B2B75"/>
    <w:rsid w:val="008B2D2E"/>
    <w:rsid w:val="008B2FC3"/>
    <w:rsid w:val="008B307F"/>
    <w:rsid w:val="008B31D0"/>
    <w:rsid w:val="008B32AF"/>
    <w:rsid w:val="008B353D"/>
    <w:rsid w:val="008B3763"/>
    <w:rsid w:val="008B3793"/>
    <w:rsid w:val="008B3B92"/>
    <w:rsid w:val="008B3D0E"/>
    <w:rsid w:val="008B3E48"/>
    <w:rsid w:val="008B3EA1"/>
    <w:rsid w:val="008B45A2"/>
    <w:rsid w:val="008B463F"/>
    <w:rsid w:val="008B4943"/>
    <w:rsid w:val="008B499E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4D74"/>
    <w:rsid w:val="008C529A"/>
    <w:rsid w:val="008C57C7"/>
    <w:rsid w:val="008C5841"/>
    <w:rsid w:val="008C5CDA"/>
    <w:rsid w:val="008C5F57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100"/>
    <w:rsid w:val="0090370B"/>
    <w:rsid w:val="00904360"/>
    <w:rsid w:val="00904679"/>
    <w:rsid w:val="00905098"/>
    <w:rsid w:val="00905708"/>
    <w:rsid w:val="00905E4C"/>
    <w:rsid w:val="0090649D"/>
    <w:rsid w:val="009066FC"/>
    <w:rsid w:val="00907693"/>
    <w:rsid w:val="00910416"/>
    <w:rsid w:val="0091041D"/>
    <w:rsid w:val="0091107B"/>
    <w:rsid w:val="0091145F"/>
    <w:rsid w:val="0091148F"/>
    <w:rsid w:val="009127D2"/>
    <w:rsid w:val="00912E36"/>
    <w:rsid w:val="009131AE"/>
    <w:rsid w:val="00913527"/>
    <w:rsid w:val="009135E4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3F"/>
    <w:rsid w:val="009170EE"/>
    <w:rsid w:val="009179A6"/>
    <w:rsid w:val="00917BAD"/>
    <w:rsid w:val="00920458"/>
    <w:rsid w:val="009204F5"/>
    <w:rsid w:val="00920E49"/>
    <w:rsid w:val="00920FF1"/>
    <w:rsid w:val="00921044"/>
    <w:rsid w:val="00922565"/>
    <w:rsid w:val="00923633"/>
    <w:rsid w:val="00923E3C"/>
    <w:rsid w:val="00924386"/>
    <w:rsid w:val="00924A6D"/>
    <w:rsid w:val="0092535F"/>
    <w:rsid w:val="00925511"/>
    <w:rsid w:val="0092592F"/>
    <w:rsid w:val="00925F04"/>
    <w:rsid w:val="00926AEE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5C4E"/>
    <w:rsid w:val="00936C62"/>
    <w:rsid w:val="00936EC5"/>
    <w:rsid w:val="0093756E"/>
    <w:rsid w:val="00941806"/>
    <w:rsid w:val="00941824"/>
    <w:rsid w:val="0094212A"/>
    <w:rsid w:val="009423FD"/>
    <w:rsid w:val="009429A4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3C0"/>
    <w:rsid w:val="00954DB7"/>
    <w:rsid w:val="00955525"/>
    <w:rsid w:val="00956A07"/>
    <w:rsid w:val="00956AC8"/>
    <w:rsid w:val="00957CB2"/>
    <w:rsid w:val="00960B19"/>
    <w:rsid w:val="00960C97"/>
    <w:rsid w:val="009626CD"/>
    <w:rsid w:val="00962B05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0C64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59"/>
    <w:rsid w:val="00980BDB"/>
    <w:rsid w:val="00981154"/>
    <w:rsid w:val="009851FD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1EC"/>
    <w:rsid w:val="00993A68"/>
    <w:rsid w:val="00995162"/>
    <w:rsid w:val="00995CDB"/>
    <w:rsid w:val="00996AFB"/>
    <w:rsid w:val="00997264"/>
    <w:rsid w:val="009A0038"/>
    <w:rsid w:val="009A0348"/>
    <w:rsid w:val="009A0456"/>
    <w:rsid w:val="009A0972"/>
    <w:rsid w:val="009A1123"/>
    <w:rsid w:val="009A26C0"/>
    <w:rsid w:val="009A2BF2"/>
    <w:rsid w:val="009A33E9"/>
    <w:rsid w:val="009A3D9A"/>
    <w:rsid w:val="009A4528"/>
    <w:rsid w:val="009A522A"/>
    <w:rsid w:val="009A5B6B"/>
    <w:rsid w:val="009A5F0C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5401"/>
    <w:rsid w:val="009B6EF8"/>
    <w:rsid w:val="009B72C9"/>
    <w:rsid w:val="009B72D5"/>
    <w:rsid w:val="009B7528"/>
    <w:rsid w:val="009B7EBC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1DC"/>
    <w:rsid w:val="009C5885"/>
    <w:rsid w:val="009C5BC9"/>
    <w:rsid w:val="009C5E5B"/>
    <w:rsid w:val="009C6723"/>
    <w:rsid w:val="009C7398"/>
    <w:rsid w:val="009D00B3"/>
    <w:rsid w:val="009D00B4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6EBC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3B02"/>
    <w:rsid w:val="009F40E0"/>
    <w:rsid w:val="009F561D"/>
    <w:rsid w:val="009F59FB"/>
    <w:rsid w:val="009F5D46"/>
    <w:rsid w:val="009F62FE"/>
    <w:rsid w:val="009F6BF1"/>
    <w:rsid w:val="009F7026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4E3D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51D5"/>
    <w:rsid w:val="00A2669F"/>
    <w:rsid w:val="00A26CCA"/>
    <w:rsid w:val="00A27853"/>
    <w:rsid w:val="00A2786D"/>
    <w:rsid w:val="00A3013C"/>
    <w:rsid w:val="00A302E9"/>
    <w:rsid w:val="00A30373"/>
    <w:rsid w:val="00A303F2"/>
    <w:rsid w:val="00A31779"/>
    <w:rsid w:val="00A31BB5"/>
    <w:rsid w:val="00A32451"/>
    <w:rsid w:val="00A32F25"/>
    <w:rsid w:val="00A33825"/>
    <w:rsid w:val="00A34114"/>
    <w:rsid w:val="00A34897"/>
    <w:rsid w:val="00A34A32"/>
    <w:rsid w:val="00A34EB9"/>
    <w:rsid w:val="00A35548"/>
    <w:rsid w:val="00A36E84"/>
    <w:rsid w:val="00A370AC"/>
    <w:rsid w:val="00A376D0"/>
    <w:rsid w:val="00A3787C"/>
    <w:rsid w:val="00A407CE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8DB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67EB5"/>
    <w:rsid w:val="00A707C7"/>
    <w:rsid w:val="00A7122A"/>
    <w:rsid w:val="00A71433"/>
    <w:rsid w:val="00A71979"/>
    <w:rsid w:val="00A71EFF"/>
    <w:rsid w:val="00A7205E"/>
    <w:rsid w:val="00A72330"/>
    <w:rsid w:val="00A72405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6AB"/>
    <w:rsid w:val="00A82ACE"/>
    <w:rsid w:val="00A82C6F"/>
    <w:rsid w:val="00A83009"/>
    <w:rsid w:val="00A840F7"/>
    <w:rsid w:val="00A843FB"/>
    <w:rsid w:val="00A8477F"/>
    <w:rsid w:val="00A84895"/>
    <w:rsid w:val="00A84F62"/>
    <w:rsid w:val="00A853E1"/>
    <w:rsid w:val="00A85651"/>
    <w:rsid w:val="00A85A97"/>
    <w:rsid w:val="00A85B80"/>
    <w:rsid w:val="00A85EEA"/>
    <w:rsid w:val="00A87A57"/>
    <w:rsid w:val="00A8D933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636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3CD"/>
    <w:rsid w:val="00AB5EE0"/>
    <w:rsid w:val="00AB6186"/>
    <w:rsid w:val="00AB63F3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32A2"/>
    <w:rsid w:val="00AD3B7C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E7698"/>
    <w:rsid w:val="00AF044F"/>
    <w:rsid w:val="00AF1C98"/>
    <w:rsid w:val="00AF1E81"/>
    <w:rsid w:val="00AF1F61"/>
    <w:rsid w:val="00AF284B"/>
    <w:rsid w:val="00AF2930"/>
    <w:rsid w:val="00AF2A46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1B2B"/>
    <w:rsid w:val="00B02034"/>
    <w:rsid w:val="00B02070"/>
    <w:rsid w:val="00B02BF8"/>
    <w:rsid w:val="00B03A95"/>
    <w:rsid w:val="00B0417C"/>
    <w:rsid w:val="00B043F9"/>
    <w:rsid w:val="00B0464B"/>
    <w:rsid w:val="00B055C4"/>
    <w:rsid w:val="00B05B8D"/>
    <w:rsid w:val="00B07074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6F2E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6597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09D1"/>
    <w:rsid w:val="00B41024"/>
    <w:rsid w:val="00B413B3"/>
    <w:rsid w:val="00B41F34"/>
    <w:rsid w:val="00B422C2"/>
    <w:rsid w:val="00B42716"/>
    <w:rsid w:val="00B42AB0"/>
    <w:rsid w:val="00B44254"/>
    <w:rsid w:val="00B446E8"/>
    <w:rsid w:val="00B44B99"/>
    <w:rsid w:val="00B45096"/>
    <w:rsid w:val="00B4521E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233"/>
    <w:rsid w:val="00B553A1"/>
    <w:rsid w:val="00B55774"/>
    <w:rsid w:val="00B559E3"/>
    <w:rsid w:val="00B55FA4"/>
    <w:rsid w:val="00B564A6"/>
    <w:rsid w:val="00B56C6C"/>
    <w:rsid w:val="00B57468"/>
    <w:rsid w:val="00B57592"/>
    <w:rsid w:val="00B57BF4"/>
    <w:rsid w:val="00B608B6"/>
    <w:rsid w:val="00B60D4C"/>
    <w:rsid w:val="00B60E92"/>
    <w:rsid w:val="00B60EA4"/>
    <w:rsid w:val="00B60EF9"/>
    <w:rsid w:val="00B61CDA"/>
    <w:rsid w:val="00B61D8D"/>
    <w:rsid w:val="00B625A7"/>
    <w:rsid w:val="00B629EE"/>
    <w:rsid w:val="00B63C65"/>
    <w:rsid w:val="00B64981"/>
    <w:rsid w:val="00B64C1A"/>
    <w:rsid w:val="00B658BC"/>
    <w:rsid w:val="00B66315"/>
    <w:rsid w:val="00B6635C"/>
    <w:rsid w:val="00B66462"/>
    <w:rsid w:val="00B67F31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777F5"/>
    <w:rsid w:val="00B77D42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25A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1EF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9D6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1CCF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5B0E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228"/>
    <w:rsid w:val="00C1049B"/>
    <w:rsid w:val="00C114C6"/>
    <w:rsid w:val="00C1247C"/>
    <w:rsid w:val="00C1259F"/>
    <w:rsid w:val="00C12858"/>
    <w:rsid w:val="00C12D5B"/>
    <w:rsid w:val="00C13327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1037"/>
    <w:rsid w:val="00C61B92"/>
    <w:rsid w:val="00C62624"/>
    <w:rsid w:val="00C62A15"/>
    <w:rsid w:val="00C62BBB"/>
    <w:rsid w:val="00C62CFF"/>
    <w:rsid w:val="00C6486D"/>
    <w:rsid w:val="00C64A3A"/>
    <w:rsid w:val="00C654E5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5FB7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13ED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AF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83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5A69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F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079CB"/>
    <w:rsid w:val="00D1181A"/>
    <w:rsid w:val="00D11AE4"/>
    <w:rsid w:val="00D12236"/>
    <w:rsid w:val="00D1225C"/>
    <w:rsid w:val="00D13DF8"/>
    <w:rsid w:val="00D14392"/>
    <w:rsid w:val="00D147C5"/>
    <w:rsid w:val="00D15058"/>
    <w:rsid w:val="00D15D22"/>
    <w:rsid w:val="00D15DB4"/>
    <w:rsid w:val="00D1630C"/>
    <w:rsid w:val="00D16EE2"/>
    <w:rsid w:val="00D16F91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0F3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D4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47A74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5DCF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244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6AB1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422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779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164"/>
    <w:rsid w:val="00DE278F"/>
    <w:rsid w:val="00DE2B68"/>
    <w:rsid w:val="00DE3118"/>
    <w:rsid w:val="00DE33A8"/>
    <w:rsid w:val="00DE3579"/>
    <w:rsid w:val="00DE3986"/>
    <w:rsid w:val="00DE429D"/>
    <w:rsid w:val="00DE50C5"/>
    <w:rsid w:val="00DE60B6"/>
    <w:rsid w:val="00DE60C1"/>
    <w:rsid w:val="00DE64CB"/>
    <w:rsid w:val="00DE75BC"/>
    <w:rsid w:val="00DE7B3C"/>
    <w:rsid w:val="00DE7C05"/>
    <w:rsid w:val="00DF0DFE"/>
    <w:rsid w:val="00DF11B9"/>
    <w:rsid w:val="00DF1C03"/>
    <w:rsid w:val="00DF1F5E"/>
    <w:rsid w:val="00DF1FF6"/>
    <w:rsid w:val="00DF213A"/>
    <w:rsid w:val="00DF2252"/>
    <w:rsid w:val="00DF2A89"/>
    <w:rsid w:val="00DF2C8E"/>
    <w:rsid w:val="00DF2CE3"/>
    <w:rsid w:val="00DF3E5E"/>
    <w:rsid w:val="00DF4BCD"/>
    <w:rsid w:val="00DF4C4B"/>
    <w:rsid w:val="00DF54EC"/>
    <w:rsid w:val="00DF6A59"/>
    <w:rsid w:val="00DF739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68C9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2F0C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36FE"/>
    <w:rsid w:val="00E44538"/>
    <w:rsid w:val="00E44BA0"/>
    <w:rsid w:val="00E44C90"/>
    <w:rsid w:val="00E451BA"/>
    <w:rsid w:val="00E455BA"/>
    <w:rsid w:val="00E456F4"/>
    <w:rsid w:val="00E45C5E"/>
    <w:rsid w:val="00E45C67"/>
    <w:rsid w:val="00E462CC"/>
    <w:rsid w:val="00E467D7"/>
    <w:rsid w:val="00E46D2A"/>
    <w:rsid w:val="00E46D50"/>
    <w:rsid w:val="00E473AB"/>
    <w:rsid w:val="00E477C9"/>
    <w:rsid w:val="00E50787"/>
    <w:rsid w:val="00E509D8"/>
    <w:rsid w:val="00E50C06"/>
    <w:rsid w:val="00E50C1D"/>
    <w:rsid w:val="00E51FD2"/>
    <w:rsid w:val="00E52F1E"/>
    <w:rsid w:val="00E52F80"/>
    <w:rsid w:val="00E53308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57B9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6B13"/>
    <w:rsid w:val="00E675D3"/>
    <w:rsid w:val="00E67B57"/>
    <w:rsid w:val="00E710ED"/>
    <w:rsid w:val="00E7168A"/>
    <w:rsid w:val="00E72581"/>
    <w:rsid w:val="00E72653"/>
    <w:rsid w:val="00E72B0E"/>
    <w:rsid w:val="00E72E35"/>
    <w:rsid w:val="00E744E0"/>
    <w:rsid w:val="00E753D5"/>
    <w:rsid w:val="00E756A5"/>
    <w:rsid w:val="00E758A4"/>
    <w:rsid w:val="00E772FB"/>
    <w:rsid w:val="00E80A34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2CE2"/>
    <w:rsid w:val="00EA367E"/>
    <w:rsid w:val="00EA3B94"/>
    <w:rsid w:val="00EA40BE"/>
    <w:rsid w:val="00EA41A7"/>
    <w:rsid w:val="00EA4482"/>
    <w:rsid w:val="00EA5043"/>
    <w:rsid w:val="00EA5D1E"/>
    <w:rsid w:val="00EA64D1"/>
    <w:rsid w:val="00EA65B3"/>
    <w:rsid w:val="00EA66CA"/>
    <w:rsid w:val="00EA6BF9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424E"/>
    <w:rsid w:val="00EB4FB3"/>
    <w:rsid w:val="00EB509C"/>
    <w:rsid w:val="00EB5B35"/>
    <w:rsid w:val="00EB5D00"/>
    <w:rsid w:val="00EB6110"/>
    <w:rsid w:val="00EB77D4"/>
    <w:rsid w:val="00EB7B56"/>
    <w:rsid w:val="00EB7CD0"/>
    <w:rsid w:val="00EB7E2D"/>
    <w:rsid w:val="00EC0355"/>
    <w:rsid w:val="00EC088F"/>
    <w:rsid w:val="00EC0E62"/>
    <w:rsid w:val="00EC110C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2FC"/>
    <w:rsid w:val="00EC78C2"/>
    <w:rsid w:val="00EC79A2"/>
    <w:rsid w:val="00ED0687"/>
    <w:rsid w:val="00ED06D2"/>
    <w:rsid w:val="00ED08EB"/>
    <w:rsid w:val="00ED1581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74D"/>
    <w:rsid w:val="00ED4DE2"/>
    <w:rsid w:val="00ED6103"/>
    <w:rsid w:val="00ED6205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3D3A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2004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3DB8"/>
    <w:rsid w:val="00F1407D"/>
    <w:rsid w:val="00F14815"/>
    <w:rsid w:val="00F15BEA"/>
    <w:rsid w:val="00F1606F"/>
    <w:rsid w:val="00F16A61"/>
    <w:rsid w:val="00F17539"/>
    <w:rsid w:val="00F17F51"/>
    <w:rsid w:val="00F21EF2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67F3"/>
    <w:rsid w:val="00F3704C"/>
    <w:rsid w:val="00F378F0"/>
    <w:rsid w:val="00F400B9"/>
    <w:rsid w:val="00F4014D"/>
    <w:rsid w:val="00F40933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6D9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248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3B5"/>
    <w:rsid w:val="00F70656"/>
    <w:rsid w:val="00F70E1B"/>
    <w:rsid w:val="00F714F3"/>
    <w:rsid w:val="00F72008"/>
    <w:rsid w:val="00F721F4"/>
    <w:rsid w:val="00F72515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0D6B"/>
    <w:rsid w:val="00FA283F"/>
    <w:rsid w:val="00FA3154"/>
    <w:rsid w:val="00FA3668"/>
    <w:rsid w:val="00FA3793"/>
    <w:rsid w:val="00FA4798"/>
    <w:rsid w:val="00FA4F99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444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2F2"/>
    <w:rsid w:val="00FC4346"/>
    <w:rsid w:val="00FC4607"/>
    <w:rsid w:val="00FC4AB6"/>
    <w:rsid w:val="00FC4E64"/>
    <w:rsid w:val="00FC5AAA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493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4E9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0FF77E5"/>
    <w:rsid w:val="010895D3"/>
    <w:rsid w:val="014791EE"/>
    <w:rsid w:val="0149F7AF"/>
    <w:rsid w:val="017EC10C"/>
    <w:rsid w:val="018875B8"/>
    <w:rsid w:val="01952689"/>
    <w:rsid w:val="01984038"/>
    <w:rsid w:val="01C294E4"/>
    <w:rsid w:val="01DA7A31"/>
    <w:rsid w:val="01E5BE6A"/>
    <w:rsid w:val="0210D5A2"/>
    <w:rsid w:val="023BCBC0"/>
    <w:rsid w:val="0246EDD7"/>
    <w:rsid w:val="028DD5F0"/>
    <w:rsid w:val="02B6E5D6"/>
    <w:rsid w:val="0327C451"/>
    <w:rsid w:val="0355D701"/>
    <w:rsid w:val="037DB669"/>
    <w:rsid w:val="03A682C3"/>
    <w:rsid w:val="043C4EA3"/>
    <w:rsid w:val="048FBED8"/>
    <w:rsid w:val="0497A90B"/>
    <w:rsid w:val="04AAA026"/>
    <w:rsid w:val="04AB98BD"/>
    <w:rsid w:val="0508D686"/>
    <w:rsid w:val="059B3AEB"/>
    <w:rsid w:val="05D81F04"/>
    <w:rsid w:val="0602F159"/>
    <w:rsid w:val="06691FE6"/>
    <w:rsid w:val="06834866"/>
    <w:rsid w:val="0684D6FE"/>
    <w:rsid w:val="06C5A47F"/>
    <w:rsid w:val="06D49EEA"/>
    <w:rsid w:val="06DFEAE3"/>
    <w:rsid w:val="06E2E1D8"/>
    <w:rsid w:val="06FBAA62"/>
    <w:rsid w:val="07564F22"/>
    <w:rsid w:val="0769C1B4"/>
    <w:rsid w:val="0787B804"/>
    <w:rsid w:val="07A58237"/>
    <w:rsid w:val="07FED774"/>
    <w:rsid w:val="081A1E6B"/>
    <w:rsid w:val="088AF8AE"/>
    <w:rsid w:val="08C11FF3"/>
    <w:rsid w:val="092ADBA2"/>
    <w:rsid w:val="096BD3CB"/>
    <w:rsid w:val="097AA0AB"/>
    <w:rsid w:val="099AC9B4"/>
    <w:rsid w:val="0A0D1516"/>
    <w:rsid w:val="0A636CA0"/>
    <w:rsid w:val="0A96DFBB"/>
    <w:rsid w:val="0AB9FE72"/>
    <w:rsid w:val="0AC17B9B"/>
    <w:rsid w:val="0AC38059"/>
    <w:rsid w:val="0AE18BF5"/>
    <w:rsid w:val="0AF68CDC"/>
    <w:rsid w:val="0B13AF34"/>
    <w:rsid w:val="0B2BAEFB"/>
    <w:rsid w:val="0B3C480D"/>
    <w:rsid w:val="0B612379"/>
    <w:rsid w:val="0B6CCE38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A43ED6"/>
    <w:rsid w:val="0CE3D91D"/>
    <w:rsid w:val="0D2DEAE2"/>
    <w:rsid w:val="0D7B53E3"/>
    <w:rsid w:val="0DC1CBAF"/>
    <w:rsid w:val="0DEFB71D"/>
    <w:rsid w:val="0E55A0A5"/>
    <w:rsid w:val="0E7B72A7"/>
    <w:rsid w:val="0E7BB9AF"/>
    <w:rsid w:val="0EB4ECE4"/>
    <w:rsid w:val="0EDEB454"/>
    <w:rsid w:val="0EE58EF1"/>
    <w:rsid w:val="0F1B1A12"/>
    <w:rsid w:val="0F29BB6A"/>
    <w:rsid w:val="0F5F8603"/>
    <w:rsid w:val="0FC40E4E"/>
    <w:rsid w:val="0FE3C764"/>
    <w:rsid w:val="0FE7282D"/>
    <w:rsid w:val="0FE74051"/>
    <w:rsid w:val="10253662"/>
    <w:rsid w:val="1032C4DA"/>
    <w:rsid w:val="10869F84"/>
    <w:rsid w:val="108A0E9C"/>
    <w:rsid w:val="1095F300"/>
    <w:rsid w:val="10A30D9F"/>
    <w:rsid w:val="10A818E3"/>
    <w:rsid w:val="11276046"/>
    <w:rsid w:val="11482259"/>
    <w:rsid w:val="11BBE7AE"/>
    <w:rsid w:val="11DA76AD"/>
    <w:rsid w:val="11DC541D"/>
    <w:rsid w:val="11E4A3EC"/>
    <w:rsid w:val="11E63BEC"/>
    <w:rsid w:val="1213580D"/>
    <w:rsid w:val="123CAF40"/>
    <w:rsid w:val="124E5A1D"/>
    <w:rsid w:val="126795FD"/>
    <w:rsid w:val="126F53FE"/>
    <w:rsid w:val="127D1955"/>
    <w:rsid w:val="128F447A"/>
    <w:rsid w:val="12A7571A"/>
    <w:rsid w:val="12BB28EC"/>
    <w:rsid w:val="133CC9A4"/>
    <w:rsid w:val="133F7E7D"/>
    <w:rsid w:val="134759F2"/>
    <w:rsid w:val="13578A12"/>
    <w:rsid w:val="13DB48FA"/>
    <w:rsid w:val="13F46883"/>
    <w:rsid w:val="13FA0DF8"/>
    <w:rsid w:val="140C9875"/>
    <w:rsid w:val="1423FED7"/>
    <w:rsid w:val="14A5C08D"/>
    <w:rsid w:val="14C36F39"/>
    <w:rsid w:val="14D6CA3F"/>
    <w:rsid w:val="14E30315"/>
    <w:rsid w:val="1501EE53"/>
    <w:rsid w:val="152863AA"/>
    <w:rsid w:val="1567E7FD"/>
    <w:rsid w:val="156C4875"/>
    <w:rsid w:val="159C7E6F"/>
    <w:rsid w:val="15E2417D"/>
    <w:rsid w:val="15E82E3C"/>
    <w:rsid w:val="160F92DD"/>
    <w:rsid w:val="161BA81E"/>
    <w:rsid w:val="16242807"/>
    <w:rsid w:val="1686E359"/>
    <w:rsid w:val="1695D56F"/>
    <w:rsid w:val="16A81D62"/>
    <w:rsid w:val="16FF7985"/>
    <w:rsid w:val="173A7117"/>
    <w:rsid w:val="17535A21"/>
    <w:rsid w:val="1756DA49"/>
    <w:rsid w:val="176BE396"/>
    <w:rsid w:val="17840A8F"/>
    <w:rsid w:val="1799474E"/>
    <w:rsid w:val="1800574C"/>
    <w:rsid w:val="1817FC21"/>
    <w:rsid w:val="18272DA7"/>
    <w:rsid w:val="1830BE5F"/>
    <w:rsid w:val="188FF53F"/>
    <w:rsid w:val="18BC42DC"/>
    <w:rsid w:val="18E68C34"/>
    <w:rsid w:val="1921BF50"/>
    <w:rsid w:val="192DE410"/>
    <w:rsid w:val="192E9D66"/>
    <w:rsid w:val="193FF814"/>
    <w:rsid w:val="195B6FAD"/>
    <w:rsid w:val="195BC8C9"/>
    <w:rsid w:val="1960D85A"/>
    <w:rsid w:val="1978ECD9"/>
    <w:rsid w:val="1983D2F2"/>
    <w:rsid w:val="19D283E3"/>
    <w:rsid w:val="19F25A74"/>
    <w:rsid w:val="1A4F379D"/>
    <w:rsid w:val="1A9B2A5E"/>
    <w:rsid w:val="1AA9CB05"/>
    <w:rsid w:val="1ACD6A13"/>
    <w:rsid w:val="1ACEEE13"/>
    <w:rsid w:val="1AE0226A"/>
    <w:rsid w:val="1AF7992A"/>
    <w:rsid w:val="1B023F07"/>
    <w:rsid w:val="1B52B2FE"/>
    <w:rsid w:val="1B5A3623"/>
    <w:rsid w:val="1B5E80F7"/>
    <w:rsid w:val="1B877CA1"/>
    <w:rsid w:val="1BF4EDA8"/>
    <w:rsid w:val="1C5C6ED0"/>
    <w:rsid w:val="1C5C79F7"/>
    <w:rsid w:val="1C696C4A"/>
    <w:rsid w:val="1C9D7D72"/>
    <w:rsid w:val="1CA01DBA"/>
    <w:rsid w:val="1CA6B2CB"/>
    <w:rsid w:val="1CAF70A8"/>
    <w:rsid w:val="1CB8E20D"/>
    <w:rsid w:val="1CDEE19F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B0B772"/>
    <w:rsid w:val="1DC3D950"/>
    <w:rsid w:val="1E3BEE1B"/>
    <w:rsid w:val="1E82C614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2174D3"/>
    <w:rsid w:val="1F4A7B81"/>
    <w:rsid w:val="1F66FB02"/>
    <w:rsid w:val="1FA07CDE"/>
    <w:rsid w:val="1FBC8E4A"/>
    <w:rsid w:val="1FC25AE2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0BD4534"/>
    <w:rsid w:val="20FD8FEF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1B56E6"/>
    <w:rsid w:val="23282391"/>
    <w:rsid w:val="236B0D42"/>
    <w:rsid w:val="23C31B0A"/>
    <w:rsid w:val="23CBA71A"/>
    <w:rsid w:val="23D532F9"/>
    <w:rsid w:val="23F02F21"/>
    <w:rsid w:val="244BD1CC"/>
    <w:rsid w:val="24599D74"/>
    <w:rsid w:val="246D46D4"/>
    <w:rsid w:val="246F6517"/>
    <w:rsid w:val="24AC5812"/>
    <w:rsid w:val="24B6F2E7"/>
    <w:rsid w:val="25013BA3"/>
    <w:rsid w:val="2515368A"/>
    <w:rsid w:val="251C58BD"/>
    <w:rsid w:val="252A1013"/>
    <w:rsid w:val="2531EFDC"/>
    <w:rsid w:val="25A4BF24"/>
    <w:rsid w:val="25B92080"/>
    <w:rsid w:val="25F6F896"/>
    <w:rsid w:val="25FFC667"/>
    <w:rsid w:val="263A6C4E"/>
    <w:rsid w:val="267D6E3D"/>
    <w:rsid w:val="26DAC762"/>
    <w:rsid w:val="270CF9A2"/>
    <w:rsid w:val="2713753B"/>
    <w:rsid w:val="27185900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5742C1"/>
    <w:rsid w:val="2A67D1F3"/>
    <w:rsid w:val="2A8C4377"/>
    <w:rsid w:val="2AB7483D"/>
    <w:rsid w:val="2AB789A8"/>
    <w:rsid w:val="2ADA97F5"/>
    <w:rsid w:val="2ADF5733"/>
    <w:rsid w:val="2AEB6AD1"/>
    <w:rsid w:val="2AF09748"/>
    <w:rsid w:val="2B127E9E"/>
    <w:rsid w:val="2B64C258"/>
    <w:rsid w:val="2B7E909E"/>
    <w:rsid w:val="2B85E3A2"/>
    <w:rsid w:val="2B91C848"/>
    <w:rsid w:val="2B9A36DA"/>
    <w:rsid w:val="2BC2E4BA"/>
    <w:rsid w:val="2BCE54F0"/>
    <w:rsid w:val="2BFEC24F"/>
    <w:rsid w:val="2C1A5B9F"/>
    <w:rsid w:val="2C221927"/>
    <w:rsid w:val="2C48B799"/>
    <w:rsid w:val="2C7858B9"/>
    <w:rsid w:val="2C8BB238"/>
    <w:rsid w:val="2CA8FD08"/>
    <w:rsid w:val="2CA9968E"/>
    <w:rsid w:val="2CAF4C19"/>
    <w:rsid w:val="2CD25B0D"/>
    <w:rsid w:val="2CD71D50"/>
    <w:rsid w:val="2CEECD1F"/>
    <w:rsid w:val="2D1EC264"/>
    <w:rsid w:val="2D4CBC81"/>
    <w:rsid w:val="2D570379"/>
    <w:rsid w:val="2D739BCA"/>
    <w:rsid w:val="2D966244"/>
    <w:rsid w:val="2DB73785"/>
    <w:rsid w:val="2DC1E6BE"/>
    <w:rsid w:val="2DE6A8E0"/>
    <w:rsid w:val="2E0F6FF5"/>
    <w:rsid w:val="2E140B62"/>
    <w:rsid w:val="2E174EA8"/>
    <w:rsid w:val="2E1DB956"/>
    <w:rsid w:val="2E564CD9"/>
    <w:rsid w:val="2EC625D2"/>
    <w:rsid w:val="2EF0C423"/>
    <w:rsid w:val="2F04F962"/>
    <w:rsid w:val="2F5C8FBC"/>
    <w:rsid w:val="2F694C84"/>
    <w:rsid w:val="2F7C4963"/>
    <w:rsid w:val="2F872D8B"/>
    <w:rsid w:val="2FB2A7D6"/>
    <w:rsid w:val="2FC5608E"/>
    <w:rsid w:val="2FE5EFC1"/>
    <w:rsid w:val="2FE9B419"/>
    <w:rsid w:val="300E27E6"/>
    <w:rsid w:val="3015242B"/>
    <w:rsid w:val="3032C0DC"/>
    <w:rsid w:val="30604063"/>
    <w:rsid w:val="309A53F5"/>
    <w:rsid w:val="30A7F7A3"/>
    <w:rsid w:val="30D81485"/>
    <w:rsid w:val="30E2AD16"/>
    <w:rsid w:val="31A79E1A"/>
    <w:rsid w:val="322B5242"/>
    <w:rsid w:val="3241ED61"/>
    <w:rsid w:val="3259E8D3"/>
    <w:rsid w:val="32662BBF"/>
    <w:rsid w:val="32B0E76A"/>
    <w:rsid w:val="32F12A79"/>
    <w:rsid w:val="3334D783"/>
    <w:rsid w:val="333D1757"/>
    <w:rsid w:val="335464A0"/>
    <w:rsid w:val="3360AE3F"/>
    <w:rsid w:val="33830EC5"/>
    <w:rsid w:val="33C764F1"/>
    <w:rsid w:val="33D3339F"/>
    <w:rsid w:val="3418E1F1"/>
    <w:rsid w:val="346A2489"/>
    <w:rsid w:val="34714740"/>
    <w:rsid w:val="3491F308"/>
    <w:rsid w:val="34C2CBD6"/>
    <w:rsid w:val="34DFAC1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6F69B0"/>
    <w:rsid w:val="37861B42"/>
    <w:rsid w:val="37CB5536"/>
    <w:rsid w:val="37FAC538"/>
    <w:rsid w:val="383BA086"/>
    <w:rsid w:val="38409D0F"/>
    <w:rsid w:val="38709F6B"/>
    <w:rsid w:val="38962DBE"/>
    <w:rsid w:val="38A8E6F3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9FE4DE5"/>
    <w:rsid w:val="3A2C4012"/>
    <w:rsid w:val="3A620560"/>
    <w:rsid w:val="3A92A32F"/>
    <w:rsid w:val="3AADBE21"/>
    <w:rsid w:val="3B104520"/>
    <w:rsid w:val="3B107725"/>
    <w:rsid w:val="3B4DCD96"/>
    <w:rsid w:val="3BB11E54"/>
    <w:rsid w:val="3BCFFF49"/>
    <w:rsid w:val="3C1C655B"/>
    <w:rsid w:val="3C49BAED"/>
    <w:rsid w:val="3C96D7DF"/>
    <w:rsid w:val="3CB07C02"/>
    <w:rsid w:val="3CB100FF"/>
    <w:rsid w:val="3CDBBF86"/>
    <w:rsid w:val="3CE714DC"/>
    <w:rsid w:val="3CFF6F00"/>
    <w:rsid w:val="3D3F19F4"/>
    <w:rsid w:val="3DD88C7B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00D4"/>
    <w:rsid w:val="3F91A290"/>
    <w:rsid w:val="3F92C4B2"/>
    <w:rsid w:val="3F9F2D00"/>
    <w:rsid w:val="3FA7602C"/>
    <w:rsid w:val="3FB16975"/>
    <w:rsid w:val="400025F5"/>
    <w:rsid w:val="400C6924"/>
    <w:rsid w:val="400CE316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1E78C1D"/>
    <w:rsid w:val="4233E819"/>
    <w:rsid w:val="423914BE"/>
    <w:rsid w:val="424A80F3"/>
    <w:rsid w:val="424BE6AF"/>
    <w:rsid w:val="42721D64"/>
    <w:rsid w:val="427A0CFD"/>
    <w:rsid w:val="4281684D"/>
    <w:rsid w:val="428D8580"/>
    <w:rsid w:val="42A174FB"/>
    <w:rsid w:val="42C47180"/>
    <w:rsid w:val="432A71C4"/>
    <w:rsid w:val="43502A59"/>
    <w:rsid w:val="4379049E"/>
    <w:rsid w:val="4427CFFB"/>
    <w:rsid w:val="442C034B"/>
    <w:rsid w:val="445DC8AE"/>
    <w:rsid w:val="446CEC58"/>
    <w:rsid w:val="448A5555"/>
    <w:rsid w:val="44A89D96"/>
    <w:rsid w:val="44AB0C2A"/>
    <w:rsid w:val="44C12183"/>
    <w:rsid w:val="44EAE970"/>
    <w:rsid w:val="4501E37A"/>
    <w:rsid w:val="4556F7F5"/>
    <w:rsid w:val="455CE417"/>
    <w:rsid w:val="458EFF27"/>
    <w:rsid w:val="45E452B7"/>
    <w:rsid w:val="45EEF570"/>
    <w:rsid w:val="45FA26CD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6ECACB5"/>
    <w:rsid w:val="47375256"/>
    <w:rsid w:val="47456E2E"/>
    <w:rsid w:val="474D7FF8"/>
    <w:rsid w:val="47556BA6"/>
    <w:rsid w:val="4755EBB7"/>
    <w:rsid w:val="47829793"/>
    <w:rsid w:val="48214358"/>
    <w:rsid w:val="48471F0B"/>
    <w:rsid w:val="488270B5"/>
    <w:rsid w:val="48A3299D"/>
    <w:rsid w:val="48D02088"/>
    <w:rsid w:val="48DF6C3A"/>
    <w:rsid w:val="48F5A21A"/>
    <w:rsid w:val="490CFA20"/>
    <w:rsid w:val="492BE336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4D4EBB"/>
    <w:rsid w:val="4B7B96E0"/>
    <w:rsid w:val="4BC5170F"/>
    <w:rsid w:val="4BC7766E"/>
    <w:rsid w:val="4BE35BC4"/>
    <w:rsid w:val="4BE41B09"/>
    <w:rsid w:val="4C08FCCB"/>
    <w:rsid w:val="4C13AF85"/>
    <w:rsid w:val="4C2D01AB"/>
    <w:rsid w:val="4C891F92"/>
    <w:rsid w:val="4CB32463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5428BD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79DDC6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0164E4"/>
    <w:rsid w:val="522F2A89"/>
    <w:rsid w:val="52325D9E"/>
    <w:rsid w:val="5235ECDE"/>
    <w:rsid w:val="523FAE74"/>
    <w:rsid w:val="5253F017"/>
    <w:rsid w:val="5290B944"/>
    <w:rsid w:val="52D09AFD"/>
    <w:rsid w:val="52DFA02A"/>
    <w:rsid w:val="52FD2F25"/>
    <w:rsid w:val="53185E64"/>
    <w:rsid w:val="53425B7D"/>
    <w:rsid w:val="535163BE"/>
    <w:rsid w:val="5354CA33"/>
    <w:rsid w:val="537FF708"/>
    <w:rsid w:val="538ED24D"/>
    <w:rsid w:val="5391DEA6"/>
    <w:rsid w:val="53DE4DCC"/>
    <w:rsid w:val="53FAF668"/>
    <w:rsid w:val="5406DCC7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5FFD5D7"/>
    <w:rsid w:val="56140B7F"/>
    <w:rsid w:val="562BE522"/>
    <w:rsid w:val="56425B42"/>
    <w:rsid w:val="564F0350"/>
    <w:rsid w:val="5670B4B7"/>
    <w:rsid w:val="56846D9D"/>
    <w:rsid w:val="5687E964"/>
    <w:rsid w:val="56932796"/>
    <w:rsid w:val="569B0E76"/>
    <w:rsid w:val="56A55DE0"/>
    <w:rsid w:val="56A8C518"/>
    <w:rsid w:val="56D91A48"/>
    <w:rsid w:val="56E0742A"/>
    <w:rsid w:val="574616EE"/>
    <w:rsid w:val="576C2C14"/>
    <w:rsid w:val="57B9744B"/>
    <w:rsid w:val="5806C0A2"/>
    <w:rsid w:val="581D51A9"/>
    <w:rsid w:val="58653AD9"/>
    <w:rsid w:val="5866114D"/>
    <w:rsid w:val="586B1CBD"/>
    <w:rsid w:val="58D1AC0B"/>
    <w:rsid w:val="58E2AD27"/>
    <w:rsid w:val="58ED30F2"/>
    <w:rsid w:val="59033FFE"/>
    <w:rsid w:val="596996D2"/>
    <w:rsid w:val="59985FED"/>
    <w:rsid w:val="599A7974"/>
    <w:rsid w:val="5A1524B9"/>
    <w:rsid w:val="5A5F61FE"/>
    <w:rsid w:val="5A72BAD9"/>
    <w:rsid w:val="5A8EC102"/>
    <w:rsid w:val="5AC15A89"/>
    <w:rsid w:val="5ACBB1AA"/>
    <w:rsid w:val="5AD5C286"/>
    <w:rsid w:val="5ADDF0F0"/>
    <w:rsid w:val="5ADF9328"/>
    <w:rsid w:val="5B1AF7CB"/>
    <w:rsid w:val="5B45DB03"/>
    <w:rsid w:val="5B4CFD9E"/>
    <w:rsid w:val="5B83FAA6"/>
    <w:rsid w:val="5B91EDCC"/>
    <w:rsid w:val="5BC76588"/>
    <w:rsid w:val="5BDE4D0C"/>
    <w:rsid w:val="5C14494F"/>
    <w:rsid w:val="5C5E22BB"/>
    <w:rsid w:val="5C66AAE2"/>
    <w:rsid w:val="5CB60DF7"/>
    <w:rsid w:val="5CCB4530"/>
    <w:rsid w:val="5CD65C2B"/>
    <w:rsid w:val="5CDD434B"/>
    <w:rsid w:val="5CFC0212"/>
    <w:rsid w:val="5D3640FD"/>
    <w:rsid w:val="5D470A8E"/>
    <w:rsid w:val="5D4DDEAD"/>
    <w:rsid w:val="5D521E76"/>
    <w:rsid w:val="5DBA8573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86840D"/>
    <w:rsid w:val="5FE2FDB4"/>
    <w:rsid w:val="5FFDDE1B"/>
    <w:rsid w:val="60037654"/>
    <w:rsid w:val="600F61DE"/>
    <w:rsid w:val="601D2E86"/>
    <w:rsid w:val="601D5A32"/>
    <w:rsid w:val="6035BC5B"/>
    <w:rsid w:val="60A5D924"/>
    <w:rsid w:val="60A9A1C0"/>
    <w:rsid w:val="60B1CE9B"/>
    <w:rsid w:val="60CC463B"/>
    <w:rsid w:val="60D37E5C"/>
    <w:rsid w:val="60D6B9A6"/>
    <w:rsid w:val="60EB144D"/>
    <w:rsid w:val="610BD4F2"/>
    <w:rsid w:val="6122A1F7"/>
    <w:rsid w:val="6145F645"/>
    <w:rsid w:val="617894D5"/>
    <w:rsid w:val="61A2571A"/>
    <w:rsid w:val="61CB0663"/>
    <w:rsid w:val="61E3DDC4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21D21"/>
    <w:rsid w:val="638FF231"/>
    <w:rsid w:val="63A7295B"/>
    <w:rsid w:val="63BAC208"/>
    <w:rsid w:val="63FB02CA"/>
    <w:rsid w:val="643B03D0"/>
    <w:rsid w:val="64437146"/>
    <w:rsid w:val="64527337"/>
    <w:rsid w:val="646EC76F"/>
    <w:rsid w:val="64B72F62"/>
    <w:rsid w:val="64BD7247"/>
    <w:rsid w:val="64E56592"/>
    <w:rsid w:val="64EB5520"/>
    <w:rsid w:val="650D5918"/>
    <w:rsid w:val="6517B9DE"/>
    <w:rsid w:val="652950DF"/>
    <w:rsid w:val="657C3B4B"/>
    <w:rsid w:val="6598C5F7"/>
    <w:rsid w:val="65CCD563"/>
    <w:rsid w:val="65FF92C8"/>
    <w:rsid w:val="66089B32"/>
    <w:rsid w:val="660D7CEF"/>
    <w:rsid w:val="66149FD4"/>
    <w:rsid w:val="662115D6"/>
    <w:rsid w:val="66433801"/>
    <w:rsid w:val="665BEB33"/>
    <w:rsid w:val="6670AE3F"/>
    <w:rsid w:val="66DE5E7A"/>
    <w:rsid w:val="67148F05"/>
    <w:rsid w:val="67352DBE"/>
    <w:rsid w:val="674912A5"/>
    <w:rsid w:val="67B95244"/>
    <w:rsid w:val="67D905B9"/>
    <w:rsid w:val="67E06E2F"/>
    <w:rsid w:val="67EE0F99"/>
    <w:rsid w:val="67F114F7"/>
    <w:rsid w:val="67F1C2F0"/>
    <w:rsid w:val="67F57EC7"/>
    <w:rsid w:val="6838F3D1"/>
    <w:rsid w:val="68759BD0"/>
    <w:rsid w:val="6875B53C"/>
    <w:rsid w:val="6880D1D9"/>
    <w:rsid w:val="6898AD64"/>
    <w:rsid w:val="6899BB2D"/>
    <w:rsid w:val="696B1E87"/>
    <w:rsid w:val="69D82076"/>
    <w:rsid w:val="69FD5E79"/>
    <w:rsid w:val="6A06E028"/>
    <w:rsid w:val="6A210DC8"/>
    <w:rsid w:val="6A424264"/>
    <w:rsid w:val="6A5849F5"/>
    <w:rsid w:val="6A62246C"/>
    <w:rsid w:val="6A628926"/>
    <w:rsid w:val="6AB39611"/>
    <w:rsid w:val="6B2B9F98"/>
    <w:rsid w:val="6B535534"/>
    <w:rsid w:val="6B8AC1E8"/>
    <w:rsid w:val="6BB5AE80"/>
    <w:rsid w:val="6BE57557"/>
    <w:rsid w:val="6BE7EBCB"/>
    <w:rsid w:val="6BFE1871"/>
    <w:rsid w:val="6C1A90B9"/>
    <w:rsid w:val="6C4BA7F2"/>
    <w:rsid w:val="6C4F36BD"/>
    <w:rsid w:val="6C81A029"/>
    <w:rsid w:val="6CA83906"/>
    <w:rsid w:val="6CAC335F"/>
    <w:rsid w:val="6CEA9F47"/>
    <w:rsid w:val="6D1B8FB6"/>
    <w:rsid w:val="6D388FE8"/>
    <w:rsid w:val="6D6510BD"/>
    <w:rsid w:val="6D862F01"/>
    <w:rsid w:val="6DA06CFA"/>
    <w:rsid w:val="6DAF1C17"/>
    <w:rsid w:val="6DAF42C5"/>
    <w:rsid w:val="6DBA95EC"/>
    <w:rsid w:val="6DDBC995"/>
    <w:rsid w:val="6DDFB9E7"/>
    <w:rsid w:val="6DF93874"/>
    <w:rsid w:val="6DFC1D80"/>
    <w:rsid w:val="6E12BB7A"/>
    <w:rsid w:val="6E44DFDB"/>
    <w:rsid w:val="6E75796B"/>
    <w:rsid w:val="6E7817F6"/>
    <w:rsid w:val="6E79F13F"/>
    <w:rsid w:val="6EAF92CD"/>
    <w:rsid w:val="6EB97E04"/>
    <w:rsid w:val="6ED879BF"/>
    <w:rsid w:val="6F0BE0A4"/>
    <w:rsid w:val="6F0C8C0C"/>
    <w:rsid w:val="6F3C3D5B"/>
    <w:rsid w:val="6F6084BB"/>
    <w:rsid w:val="6F6C579F"/>
    <w:rsid w:val="6FA4B80B"/>
    <w:rsid w:val="6FBA7C6A"/>
    <w:rsid w:val="6FC0F1D0"/>
    <w:rsid w:val="6FFA2084"/>
    <w:rsid w:val="70113A5F"/>
    <w:rsid w:val="702509C1"/>
    <w:rsid w:val="704E3758"/>
    <w:rsid w:val="7070A350"/>
    <w:rsid w:val="70941292"/>
    <w:rsid w:val="70B9005D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2F06896"/>
    <w:rsid w:val="732DB315"/>
    <w:rsid w:val="73552F79"/>
    <w:rsid w:val="7369BFC9"/>
    <w:rsid w:val="736F3844"/>
    <w:rsid w:val="737CAB70"/>
    <w:rsid w:val="738495EC"/>
    <w:rsid w:val="738A589D"/>
    <w:rsid w:val="739F0077"/>
    <w:rsid w:val="73C09BA8"/>
    <w:rsid w:val="73D55187"/>
    <w:rsid w:val="73F6147F"/>
    <w:rsid w:val="74248533"/>
    <w:rsid w:val="744478C3"/>
    <w:rsid w:val="74895957"/>
    <w:rsid w:val="748ACDE9"/>
    <w:rsid w:val="74A3C2B8"/>
    <w:rsid w:val="74BEBB0D"/>
    <w:rsid w:val="74D0BEE0"/>
    <w:rsid w:val="7514FE47"/>
    <w:rsid w:val="75454554"/>
    <w:rsid w:val="7558FB2F"/>
    <w:rsid w:val="755B7A82"/>
    <w:rsid w:val="757BA57F"/>
    <w:rsid w:val="759C375D"/>
    <w:rsid w:val="759D3108"/>
    <w:rsid w:val="75ACAC7D"/>
    <w:rsid w:val="7623EBBE"/>
    <w:rsid w:val="7663C6B8"/>
    <w:rsid w:val="7666427C"/>
    <w:rsid w:val="76BF1C28"/>
    <w:rsid w:val="76F73045"/>
    <w:rsid w:val="76F799C4"/>
    <w:rsid w:val="773ADBD9"/>
    <w:rsid w:val="7745CB08"/>
    <w:rsid w:val="7795D85C"/>
    <w:rsid w:val="77AF9187"/>
    <w:rsid w:val="77EE1FD2"/>
    <w:rsid w:val="77FE0C4B"/>
    <w:rsid w:val="781F1811"/>
    <w:rsid w:val="78309CF9"/>
    <w:rsid w:val="786A61A8"/>
    <w:rsid w:val="786F1BD4"/>
    <w:rsid w:val="78744E11"/>
    <w:rsid w:val="78CB989F"/>
    <w:rsid w:val="78CC3A28"/>
    <w:rsid w:val="78DABE1C"/>
    <w:rsid w:val="78E81B28"/>
    <w:rsid w:val="78F1F0C4"/>
    <w:rsid w:val="792C16C1"/>
    <w:rsid w:val="79370A0B"/>
    <w:rsid w:val="7999AF76"/>
    <w:rsid w:val="79A09279"/>
    <w:rsid w:val="79A7F14A"/>
    <w:rsid w:val="79EA192C"/>
    <w:rsid w:val="79EAE716"/>
    <w:rsid w:val="79FEB0CA"/>
    <w:rsid w:val="7A101E72"/>
    <w:rsid w:val="7A15A515"/>
    <w:rsid w:val="7A2EEBA5"/>
    <w:rsid w:val="7A7B3958"/>
    <w:rsid w:val="7ABA43D7"/>
    <w:rsid w:val="7AF9869D"/>
    <w:rsid w:val="7B0412E9"/>
    <w:rsid w:val="7B13F51A"/>
    <w:rsid w:val="7B486645"/>
    <w:rsid w:val="7B496AA7"/>
    <w:rsid w:val="7B63E6E1"/>
    <w:rsid w:val="7B7B9DA9"/>
    <w:rsid w:val="7B7C72EB"/>
    <w:rsid w:val="7B85F404"/>
    <w:rsid w:val="7BA57764"/>
    <w:rsid w:val="7BE941F6"/>
    <w:rsid w:val="7BEB7AD5"/>
    <w:rsid w:val="7C2B220C"/>
    <w:rsid w:val="7C39EDF0"/>
    <w:rsid w:val="7C42CF2C"/>
    <w:rsid w:val="7C456576"/>
    <w:rsid w:val="7C56432D"/>
    <w:rsid w:val="7C5BCCBA"/>
    <w:rsid w:val="7C63A423"/>
    <w:rsid w:val="7C7B6EF5"/>
    <w:rsid w:val="7CF153FB"/>
    <w:rsid w:val="7D2CBA60"/>
    <w:rsid w:val="7D4B0FE6"/>
    <w:rsid w:val="7D5754EC"/>
    <w:rsid w:val="7D8667C7"/>
    <w:rsid w:val="7D929C8C"/>
    <w:rsid w:val="7E05C069"/>
    <w:rsid w:val="7E1ACCA0"/>
    <w:rsid w:val="7E3CE118"/>
    <w:rsid w:val="7E4A48C7"/>
    <w:rsid w:val="7E8C02BE"/>
    <w:rsid w:val="7E8CBCB8"/>
    <w:rsid w:val="7ECE2F9C"/>
    <w:rsid w:val="7F0BEDE2"/>
    <w:rsid w:val="7F14CD7A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742F06"/>
    <w:pPr>
      <w:keepNext/>
      <w:keepLines/>
      <w:numPr>
        <w:numId w:val="12"/>
      </w:numPr>
      <w:spacing w:before="120" w:after="120" w:line="276" w:lineRule="auto"/>
      <w:ind w:left="714" w:hanging="357"/>
      <w:outlineLvl w:val="0"/>
    </w:pPr>
    <w:rPr>
      <w:rFonts w:eastAsia="Arial Unicode MS" w:cstheme="majorBid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F06"/>
    <w:pPr>
      <w:numPr>
        <w:ilvl w:val="1"/>
        <w:numId w:val="12"/>
      </w:numPr>
      <w:spacing w:before="120" w:after="120" w:line="276" w:lineRule="auto"/>
      <w:jc w:val="both"/>
      <w:outlineLvl w:val="1"/>
    </w:pPr>
    <w:rPr>
      <w:rFonts w:eastAsiaTheme="majorEastAsia" w:cstheme="majorBidi"/>
      <w:b/>
      <w:bCs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742F06"/>
    <w:rPr>
      <w:rFonts w:eastAsia="Arial Unicode MS" w:cstheme="majorBid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742F06"/>
    <w:rPr>
      <w:rFonts w:eastAsiaTheme="majorEastAsia" w:cstheme="majorBidi"/>
      <w:b/>
      <w:bCs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0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9cc7da39fe194e89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0e41b227cb2447f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zetargi@ncbr.gov.p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4209E"/>
    <w:rsid w:val="0064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30701-686A-411D-A44B-702ECD8D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14631</Words>
  <Characters>87788</Characters>
  <Application>Microsoft Office Word</Application>
  <DocSecurity>0</DocSecurity>
  <Lines>731</Lines>
  <Paragraphs>204</Paragraphs>
  <ScaleCrop>false</ScaleCrop>
  <Company/>
  <LinksUpToDate>false</LinksUpToDate>
  <CharactersWithSpaces>102215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2021-07-05T10:20:00Z</dcterms:created>
  <dcterms:modified xsi:type="dcterms:W3CDTF">2021-07-05T10:20:00Z</dcterms:modified>
</cp:coreProperties>
</file>